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4D5" w:rsidRDefault="00B514D5" w:rsidP="00B514D5">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r w:rsidR="00DA0B58">
          <w:rPr>
            <w:rFonts w:ascii="Times New Roman" w:hAnsi="Times New Roman" w:cs="Times New Roman"/>
            <w:b/>
            <w:bCs/>
            <w:sz w:val="20"/>
            <w:szCs w:val="20"/>
          </w:rPr>
          <w:t>I</w:t>
        </w:r>
      </w:ins>
    </w:p>
    <w:p w:rsidR="00F22EA6" w:rsidRPr="00C87C99" w:rsidRDefault="00F22EA6">
      <w:pPr>
        <w:rPr>
          <w:rFonts w:ascii="Times New Roman" w:hAnsi="Times New Roman" w:cs="Times New Roman"/>
          <w:b/>
          <w:bCs/>
          <w:sz w:val="20"/>
          <w:szCs w:val="20"/>
        </w:rPr>
      </w:pPr>
      <w:r w:rsidRPr="00C87C99">
        <w:rPr>
          <w:rFonts w:ascii="Times New Roman" w:hAnsi="Times New Roman" w:cs="Times New Roman"/>
          <w:b/>
          <w:bCs/>
          <w:sz w:val="20"/>
          <w:szCs w:val="20"/>
        </w:rPr>
        <w:t>S.01.02. - Basic information</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6DC0" w:rsidRDefault="00896DC0" w:rsidP="00896DC0">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C84888">
        <w:rPr>
          <w:rFonts w:ascii="Times New Roman" w:hAnsi="Times New Roman" w:cs="Times New Roman"/>
          <w:sz w:val="20"/>
          <w:szCs w:val="20"/>
          <w:lang w:val="en-US"/>
        </w:rPr>
        <w:t>A</w:t>
      </w:r>
      <w:r>
        <w:rPr>
          <w:rFonts w:ascii="Times New Roman" w:hAnsi="Times New Roman" w:cs="Times New Roman"/>
          <w:sz w:val="20"/>
          <w:szCs w:val="20"/>
          <w:lang w:val="en-US"/>
        </w:rPr>
        <w:t>nnex relates to opening, quarterly and annual submission of information for groups.</w:t>
      </w:r>
    </w:p>
    <w:tbl>
      <w:tblPr>
        <w:tblStyle w:val="TableGrid"/>
        <w:tblW w:w="0" w:type="auto"/>
        <w:tblLook w:val="04A0" w:firstRow="1" w:lastRow="0" w:firstColumn="1" w:lastColumn="0" w:noHBand="0" w:noVBand="1"/>
      </w:tblPr>
      <w:tblGrid>
        <w:gridCol w:w="1683"/>
        <w:gridCol w:w="2135"/>
        <w:gridCol w:w="5424"/>
      </w:tblGrid>
      <w:tr w:rsidR="00F22EA6" w:rsidRPr="002000FE" w:rsidTr="00C87C99">
        <w:trPr>
          <w:trHeight w:val="285"/>
        </w:trPr>
        <w:tc>
          <w:tcPr>
            <w:tcW w:w="1683" w:type="dxa"/>
            <w:noWrap/>
            <w:hideMark/>
          </w:tcPr>
          <w:p w:rsidR="00F22EA6" w:rsidRPr="00C87C99" w:rsidRDefault="00F22EA6" w:rsidP="00F22EA6">
            <w:pPr>
              <w:spacing w:after="200" w:line="276" w:lineRule="auto"/>
              <w:jc w:val="center"/>
              <w:rPr>
                <w:rFonts w:ascii="Times New Roman" w:hAnsi="Times New Roman" w:cs="Times New Roman"/>
                <w:color w:val="FF0000"/>
                <w:sz w:val="20"/>
                <w:szCs w:val="20"/>
              </w:rPr>
            </w:pPr>
          </w:p>
        </w:tc>
        <w:tc>
          <w:tcPr>
            <w:tcW w:w="2135"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ITEM</w:t>
            </w:r>
          </w:p>
        </w:tc>
        <w:tc>
          <w:tcPr>
            <w:tcW w:w="5424"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INSTRUCTIONS</w:t>
            </w:r>
          </w:p>
        </w:tc>
      </w:tr>
      <w:tr w:rsidR="001E4B23" w:rsidRPr="001E4B23" w:rsidTr="00C87C99">
        <w:trPr>
          <w:trHeight w:val="675"/>
        </w:trPr>
        <w:tc>
          <w:tcPr>
            <w:tcW w:w="1683" w:type="dxa"/>
            <w:hideMark/>
          </w:tcPr>
          <w:p w:rsidR="00915255" w:rsidRPr="00C87C99" w:rsidRDefault="00915255">
            <w:pPr>
              <w:rPr>
                <w:rFonts w:ascii="Times New Roman" w:hAnsi="Times New Roman" w:cs="Times New Roman"/>
                <w:sz w:val="20"/>
                <w:szCs w:val="20"/>
              </w:rPr>
            </w:pPr>
            <w:r w:rsidRPr="00C87C99">
              <w:rPr>
                <w:rFonts w:ascii="Times New Roman" w:hAnsi="Times New Roman" w:cs="Times New Roman"/>
                <w:sz w:val="20"/>
                <w:szCs w:val="20"/>
              </w:rPr>
              <w:t>C0010/R0010</w:t>
            </w:r>
          </w:p>
          <w:p w:rsidR="00F22EA6" w:rsidRPr="00C87C99" w:rsidRDefault="00F22EA6">
            <w:pPr>
              <w:spacing w:after="200" w:line="276" w:lineRule="auto"/>
              <w:rPr>
                <w:rFonts w:ascii="Times New Roman" w:hAnsi="Times New Roman" w:cs="Times New Roman"/>
                <w:sz w:val="20"/>
                <w:szCs w:val="20"/>
              </w:rPr>
            </w:pP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Participating </w:t>
            </w:r>
            <w:r w:rsidR="001E4B23">
              <w:rPr>
                <w:rFonts w:ascii="Times New Roman" w:hAnsi="Times New Roman" w:cs="Times New Roman"/>
                <w:sz w:val="20"/>
                <w:szCs w:val="20"/>
              </w:rPr>
              <w:t>u</w:t>
            </w:r>
            <w:r w:rsidR="00F22EA6" w:rsidRPr="00C87C99">
              <w:rPr>
                <w:rFonts w:ascii="Times New Roman" w:hAnsi="Times New Roman" w:cs="Times New Roman"/>
                <w:sz w:val="20"/>
                <w:szCs w:val="20"/>
              </w:rPr>
              <w:t>ndertaking name</w:t>
            </w:r>
          </w:p>
        </w:tc>
        <w:tc>
          <w:tcPr>
            <w:tcW w:w="5424" w:type="dxa"/>
            <w:hideMark/>
          </w:tcPr>
          <w:p w:rsidR="002000FE" w:rsidRPr="00C87C99" w:rsidRDefault="002000FE" w:rsidP="00C84888">
            <w:pPr>
              <w:rPr>
                <w:rFonts w:ascii="Times New Roman" w:hAnsi="Times New Roman" w:cs="Times New Roman"/>
                <w:sz w:val="20"/>
                <w:szCs w:val="20"/>
              </w:rPr>
            </w:pPr>
            <w:r w:rsidRPr="00C87C99">
              <w:rPr>
                <w:rFonts w:ascii="Times New Roman" w:hAnsi="Times New Roman" w:cs="Times New Roman"/>
                <w:sz w:val="20"/>
                <w:szCs w:val="20"/>
              </w:rPr>
              <w:t>Legal name of the participating insurance and reinsurance undertaking or insurance holding company or mixed financial holding company at the head of the insurance or reinsurance group. Needs to be consistent over different submissions.</w:t>
            </w:r>
          </w:p>
        </w:tc>
      </w:tr>
      <w:tr w:rsidR="001E4B23" w:rsidRPr="001E4B23" w:rsidTr="00C84888">
        <w:trPr>
          <w:trHeight w:val="1447"/>
        </w:trPr>
        <w:tc>
          <w:tcPr>
            <w:tcW w:w="1683" w:type="dxa"/>
            <w:hideMark/>
          </w:tcPr>
          <w:p w:rsidR="00983B66" w:rsidRPr="00C87C99" w:rsidRDefault="00983B6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C0010/R0020</w:t>
            </w:r>
          </w:p>
          <w:p w:rsidR="00F22EA6" w:rsidRPr="00C87C99" w:rsidRDefault="00983B66" w:rsidP="005D25D5">
            <w:pPr>
              <w:spacing w:line="276" w:lineRule="auto"/>
              <w:rPr>
                <w:rFonts w:ascii="Times New Roman" w:hAnsi="Times New Roman" w:cs="Times New Roman"/>
                <w:sz w:val="20"/>
                <w:szCs w:val="20"/>
              </w:rPr>
            </w:pPr>
            <w:r w:rsidRPr="00C87C99">
              <w:rPr>
                <w:rFonts w:ascii="Times New Roman" w:hAnsi="Times New Roman" w:cs="Times New Roman"/>
                <w:sz w:val="20"/>
                <w:szCs w:val="20"/>
              </w:rPr>
              <w:t>(</w:t>
            </w:r>
            <w:del w:id="3" w:author="Author">
              <w:r w:rsidR="00F22EA6" w:rsidRPr="00C87C99" w:rsidDel="005D25D5">
                <w:rPr>
                  <w:rFonts w:ascii="Times New Roman" w:hAnsi="Times New Roman" w:cs="Times New Roman"/>
                  <w:sz w:val="20"/>
                  <w:szCs w:val="20"/>
                </w:rPr>
                <w:delText>A1</w:delText>
              </w:r>
            </w:del>
            <w:ins w:id="4" w:author="Author">
              <w:r w:rsidR="005D25D5" w:rsidRPr="00C87C99">
                <w:rPr>
                  <w:rFonts w:ascii="Times New Roman" w:hAnsi="Times New Roman" w:cs="Times New Roman"/>
                  <w:sz w:val="20"/>
                  <w:szCs w:val="20"/>
                </w:rPr>
                <w:t>A</w:t>
              </w:r>
              <w:r w:rsidR="005D25D5">
                <w:rPr>
                  <w:rFonts w:ascii="Times New Roman" w:hAnsi="Times New Roman" w:cs="Times New Roman"/>
                  <w:sz w:val="20"/>
                  <w:szCs w:val="20"/>
                </w:rPr>
                <w:t>9</w:t>
              </w:r>
            </w:ins>
            <w:r w:rsidRPr="00C87C99">
              <w:rPr>
                <w:rFonts w:ascii="Times New Roman" w:hAnsi="Times New Roman" w:cs="Times New Roman"/>
                <w:sz w:val="20"/>
                <w:szCs w:val="20"/>
              </w:rPr>
              <w:t>)</w:t>
            </w: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Group</w:t>
            </w:r>
            <w:r w:rsidR="001C17D1" w:rsidRPr="00C87C99">
              <w:rPr>
                <w:rFonts w:ascii="Times New Roman" w:hAnsi="Times New Roman" w:cs="Times New Roman"/>
                <w:sz w:val="20"/>
                <w:szCs w:val="20"/>
              </w:rPr>
              <w:t xml:space="preserve"> </w:t>
            </w:r>
            <w:r w:rsidR="001E4B23">
              <w:rPr>
                <w:rFonts w:ascii="Times New Roman" w:hAnsi="Times New Roman" w:cs="Times New Roman"/>
                <w:sz w:val="20"/>
                <w:szCs w:val="20"/>
              </w:rPr>
              <w:t>i</w:t>
            </w:r>
            <w:r w:rsidR="00F22EA6" w:rsidRPr="00C87C99">
              <w:rPr>
                <w:rFonts w:ascii="Times New Roman" w:hAnsi="Times New Roman" w:cs="Times New Roman"/>
                <w:sz w:val="20"/>
                <w:szCs w:val="20"/>
              </w:rPr>
              <w:t>dentification code</w:t>
            </w:r>
          </w:p>
        </w:tc>
        <w:tc>
          <w:tcPr>
            <w:tcW w:w="5424"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Identification code</w:t>
            </w:r>
            <w:r w:rsidR="00C55157" w:rsidRPr="00C87C99">
              <w:rPr>
                <w:rFonts w:ascii="Times New Roman" w:hAnsi="Times New Roman" w:cs="Times New Roman"/>
                <w:sz w:val="20"/>
                <w:szCs w:val="20"/>
              </w:rPr>
              <w:t xml:space="preserve"> of the </w:t>
            </w:r>
            <w:r w:rsidR="007E2894" w:rsidRPr="001E4B23">
              <w:rPr>
                <w:rFonts w:ascii="Times New Roman" w:hAnsi="Times New Roman" w:cs="Times New Roman"/>
                <w:sz w:val="20"/>
                <w:szCs w:val="20"/>
              </w:rPr>
              <w:t xml:space="preserve">participating </w:t>
            </w:r>
            <w:r w:rsidR="00C55157" w:rsidRPr="00C87C99">
              <w:rPr>
                <w:rFonts w:ascii="Times New Roman" w:hAnsi="Times New Roman" w:cs="Times New Roman"/>
                <w:sz w:val="20"/>
                <w:szCs w:val="20"/>
              </w:rPr>
              <w:t>undertaking, using the following priority</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t>- Legal Entity Identifier (LEI)</w:t>
            </w:r>
            <w:r w:rsidRPr="00C87C99">
              <w:rPr>
                <w:rFonts w:ascii="Times New Roman" w:hAnsi="Times New Roman" w:cs="Times New Roman"/>
                <w:sz w:val="20"/>
                <w:szCs w:val="20"/>
              </w:rPr>
              <w:br/>
              <w:t>- Identification code used in the local market, attributed by supervisor</w:t>
            </w:r>
            <w:r w:rsidR="007C757E" w:rsidRPr="00C87C99">
              <w:rPr>
                <w:rFonts w:ascii="Times New Roman" w:hAnsi="Times New Roman" w:cs="Times New Roman"/>
                <w:sz w:val="20"/>
                <w:szCs w:val="20"/>
              </w:rPr>
              <w:t>y authority</w:t>
            </w:r>
          </w:p>
        </w:tc>
      </w:tr>
      <w:tr w:rsidR="001E4B23" w:rsidRPr="00EE320F" w:rsidTr="00C84888">
        <w:trPr>
          <w:trHeight w:val="1043"/>
        </w:trPr>
        <w:tc>
          <w:tcPr>
            <w:tcW w:w="1683" w:type="dxa"/>
            <w:hideMark/>
          </w:tcPr>
          <w:p w:rsidR="00C55157"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C0010/R0030</w:t>
            </w:r>
          </w:p>
          <w:p w:rsidR="00F22EA6"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A11</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Type of code</w:t>
            </w:r>
            <w:r w:rsidR="00C55157" w:rsidRPr="001E4B23">
              <w:rPr>
                <w:rFonts w:ascii="Times New Roman" w:hAnsi="Times New Roman" w:cs="Times New Roman"/>
                <w:sz w:val="20"/>
                <w:szCs w:val="20"/>
              </w:rPr>
              <w:t xml:space="preserve"> of </w:t>
            </w:r>
            <w:r w:rsidR="002000FE" w:rsidRPr="001E4B23">
              <w:rPr>
                <w:rFonts w:ascii="Times New Roman" w:hAnsi="Times New Roman" w:cs="Times New Roman"/>
                <w:sz w:val="20"/>
                <w:szCs w:val="20"/>
              </w:rPr>
              <w:t>group</w:t>
            </w:r>
          </w:p>
        </w:tc>
        <w:tc>
          <w:tcPr>
            <w:tcW w:w="5424" w:type="dxa"/>
            <w:hideMark/>
          </w:tcPr>
          <w:p w:rsidR="00C55157"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Type of ID Code used for the “</w:t>
            </w:r>
            <w:r w:rsidR="007E2894" w:rsidRPr="00C87C99">
              <w:rPr>
                <w:rFonts w:ascii="Times New Roman" w:hAnsi="Times New Roman" w:cs="Times New Roman"/>
                <w:sz w:val="20"/>
                <w:szCs w:val="20"/>
              </w:rPr>
              <w:t>Group</w:t>
            </w:r>
            <w:r w:rsidRPr="00C87C99">
              <w:rPr>
                <w:rFonts w:ascii="Times New Roman" w:hAnsi="Times New Roman" w:cs="Times New Roman"/>
                <w:sz w:val="20"/>
                <w:szCs w:val="20"/>
              </w:rPr>
              <w:t xml:space="preserve"> Identification code” item. One of the options in the following closed list shall be used:</w:t>
            </w:r>
          </w:p>
          <w:p w:rsidR="00C55157" w:rsidRPr="00C87C99" w:rsidRDefault="00C55157" w:rsidP="00C87C99">
            <w:pPr>
              <w:spacing w:line="276" w:lineRule="auto"/>
              <w:rPr>
                <w:rFonts w:ascii="Times New Roman" w:hAnsi="Times New Roman" w:cs="Times New Roman"/>
                <w:sz w:val="20"/>
                <w:szCs w:val="20"/>
                <w:lang w:val="pt-PT"/>
              </w:rPr>
            </w:pPr>
            <w:r w:rsidRPr="00C87C99">
              <w:rPr>
                <w:rFonts w:ascii="Times New Roman" w:hAnsi="Times New Roman" w:cs="Times New Roman"/>
                <w:sz w:val="20"/>
                <w:szCs w:val="20"/>
                <w:lang w:val="pt-PT"/>
              </w:rPr>
              <w:t xml:space="preserve">1 - LEI </w:t>
            </w:r>
          </w:p>
          <w:p w:rsidR="00F22EA6" w:rsidRPr="00C87C99" w:rsidRDefault="00EE320F" w:rsidP="00C87C99">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C55157" w:rsidRPr="00C87C99">
              <w:rPr>
                <w:rFonts w:ascii="Times New Roman" w:hAnsi="Times New Roman" w:cs="Times New Roman"/>
                <w:sz w:val="20"/>
                <w:szCs w:val="20"/>
                <w:lang w:val="pt-PT"/>
              </w:rPr>
              <w:t xml:space="preserve"> - Specific code</w:t>
            </w:r>
          </w:p>
        </w:tc>
      </w:tr>
      <w:tr w:rsidR="001E4B23" w:rsidRPr="001E4B23" w:rsidTr="00C84888">
        <w:trPr>
          <w:trHeight w:val="548"/>
        </w:trPr>
        <w:tc>
          <w:tcPr>
            <w:tcW w:w="1683" w:type="dxa"/>
            <w:hideMark/>
          </w:tcPr>
          <w:p w:rsidR="00DB414B" w:rsidRPr="00C87C99" w:rsidRDefault="00D911F8">
            <w:pPr>
              <w:rPr>
                <w:rFonts w:ascii="Times New Roman" w:hAnsi="Times New Roman" w:cs="Times New Roman"/>
                <w:sz w:val="20"/>
                <w:szCs w:val="20"/>
              </w:rPr>
            </w:pPr>
            <w:r>
              <w:rPr>
                <w:rFonts w:ascii="Times New Roman" w:hAnsi="Times New Roman" w:cs="Times New Roman"/>
                <w:sz w:val="20"/>
                <w:szCs w:val="20"/>
              </w:rPr>
              <w:t>C0010/R00</w:t>
            </w:r>
            <w:del w:id="5" w:author="Author">
              <w:r w:rsidDel="00BB47E1">
                <w:rPr>
                  <w:rFonts w:ascii="Times New Roman" w:hAnsi="Times New Roman" w:cs="Times New Roman"/>
                  <w:sz w:val="20"/>
                  <w:szCs w:val="20"/>
                </w:rPr>
                <w:delText>6</w:delText>
              </w:r>
            </w:del>
            <w:ins w:id="6" w:author="Author">
              <w:r w:rsidR="00BB47E1">
                <w:rPr>
                  <w:rFonts w:ascii="Times New Roman" w:hAnsi="Times New Roman" w:cs="Times New Roman"/>
                  <w:sz w:val="20"/>
                  <w:szCs w:val="20"/>
                </w:rPr>
                <w:t>5</w:t>
              </w:r>
            </w:ins>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del w:id="7" w:author="Author">
              <w:r w:rsidRPr="00C87C99" w:rsidDel="005D25D5">
                <w:rPr>
                  <w:rFonts w:ascii="Times New Roman" w:hAnsi="Times New Roman" w:cs="Times New Roman"/>
                  <w:sz w:val="20"/>
                  <w:szCs w:val="20"/>
                </w:rPr>
                <w:delText>(</w:delText>
              </w:r>
              <w:r w:rsidR="00F22EA6" w:rsidRPr="00C87C99" w:rsidDel="005D25D5">
                <w:rPr>
                  <w:rFonts w:ascii="Times New Roman" w:hAnsi="Times New Roman" w:cs="Times New Roman"/>
                  <w:sz w:val="20"/>
                  <w:szCs w:val="20"/>
                </w:rPr>
                <w:delText>A12</w:delText>
              </w:r>
              <w:r w:rsidRPr="00C87C99" w:rsidDel="005D25D5">
                <w:rPr>
                  <w:rFonts w:ascii="Times New Roman" w:hAnsi="Times New Roman" w:cs="Times New Roman"/>
                  <w:sz w:val="20"/>
                  <w:szCs w:val="20"/>
                </w:rPr>
                <w:delText>)</w:delText>
              </w:r>
            </w:del>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Country of </w:t>
            </w:r>
            <w:r w:rsidR="002000FE" w:rsidRPr="00C87C99">
              <w:rPr>
                <w:rFonts w:ascii="Times New Roman" w:hAnsi="Times New Roman" w:cs="Times New Roman"/>
                <w:sz w:val="20"/>
                <w:szCs w:val="20"/>
              </w:rPr>
              <w:t>the group supervisor</w:t>
            </w:r>
          </w:p>
        </w:tc>
        <w:tc>
          <w:tcPr>
            <w:tcW w:w="5424" w:type="dxa"/>
            <w:hideMark/>
          </w:tcPr>
          <w:p w:rsidR="00F22EA6" w:rsidRPr="00C87C99" w:rsidRDefault="002000F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Identify the ISO 3166 Code of the country of the group supervisor</w:t>
            </w:r>
          </w:p>
        </w:tc>
      </w:tr>
      <w:tr w:rsidR="001E4B23" w:rsidRPr="001E4B23" w:rsidTr="00C84888">
        <w:trPr>
          <w:trHeight w:val="1355"/>
        </w:trPr>
        <w:tc>
          <w:tcPr>
            <w:tcW w:w="1683" w:type="dxa"/>
          </w:tcPr>
          <w:p w:rsidR="00786833" w:rsidRPr="00C87C99" w:rsidRDefault="00D911F8" w:rsidP="00DB414B">
            <w:pPr>
              <w:rPr>
                <w:rFonts w:ascii="Times New Roman" w:hAnsi="Times New Roman" w:cs="Times New Roman"/>
                <w:sz w:val="20"/>
                <w:szCs w:val="20"/>
              </w:rPr>
            </w:pPr>
            <w:r>
              <w:rPr>
                <w:rFonts w:ascii="Times New Roman" w:hAnsi="Times New Roman" w:cs="Times New Roman"/>
                <w:sz w:val="20"/>
                <w:szCs w:val="20"/>
              </w:rPr>
              <w:t>C0010/R00</w:t>
            </w:r>
            <w:ins w:id="8" w:author="Author">
              <w:r w:rsidR="00BB47E1">
                <w:rPr>
                  <w:rFonts w:ascii="Times New Roman" w:hAnsi="Times New Roman" w:cs="Times New Roman"/>
                  <w:sz w:val="20"/>
                  <w:szCs w:val="20"/>
                </w:rPr>
                <w:t>6</w:t>
              </w:r>
            </w:ins>
            <w:del w:id="9" w:author="Author">
              <w:r w:rsidDel="00BB47E1">
                <w:rPr>
                  <w:rFonts w:ascii="Times New Roman" w:hAnsi="Times New Roman" w:cs="Times New Roman"/>
                  <w:sz w:val="20"/>
                  <w:szCs w:val="20"/>
                </w:rPr>
                <w:delText>7</w:delText>
              </w:r>
            </w:del>
            <w:r w:rsidR="00786833" w:rsidRPr="00C87C99">
              <w:rPr>
                <w:rFonts w:ascii="Times New Roman" w:hAnsi="Times New Roman" w:cs="Times New Roman"/>
                <w:sz w:val="20"/>
                <w:szCs w:val="20"/>
              </w:rPr>
              <w:t>0</w:t>
            </w:r>
          </w:p>
        </w:tc>
        <w:tc>
          <w:tcPr>
            <w:tcW w:w="2135" w:type="dxa"/>
          </w:tcPr>
          <w:p w:rsidR="00786833" w:rsidRPr="00C87C99" w:rsidRDefault="00786833">
            <w:pPr>
              <w:rPr>
                <w:rFonts w:ascii="Times New Roman" w:hAnsi="Times New Roman" w:cs="Times New Roman"/>
                <w:sz w:val="20"/>
                <w:szCs w:val="20"/>
              </w:rPr>
            </w:pPr>
            <w:r w:rsidRPr="00C87C99">
              <w:rPr>
                <w:rFonts w:ascii="Times New Roman" w:hAnsi="Times New Roman" w:cs="Times New Roman"/>
                <w:sz w:val="20"/>
                <w:szCs w:val="20"/>
              </w:rPr>
              <w:t>Sub-group information</w:t>
            </w:r>
          </w:p>
        </w:tc>
        <w:tc>
          <w:tcPr>
            <w:tcW w:w="5424" w:type="dxa"/>
          </w:tcPr>
          <w:p w:rsidR="00CC74C7" w:rsidRPr="001E4B23" w:rsidRDefault="00786833"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information relates to a sub-group </w:t>
            </w:r>
            <w:r w:rsidR="00CC74C7" w:rsidRPr="00C87C99">
              <w:rPr>
                <w:rFonts w:ascii="Times New Roman" w:hAnsi="Times New Roman" w:cs="Times New Roman"/>
                <w:sz w:val="20"/>
                <w:szCs w:val="20"/>
              </w:rPr>
              <w:t>in accordance with Article 216</w:t>
            </w:r>
            <w:r w:rsidR="006E6396">
              <w:rPr>
                <w:rFonts w:ascii="Times New Roman" w:hAnsi="Times New Roman" w:cs="Times New Roman"/>
                <w:sz w:val="20"/>
                <w:szCs w:val="20"/>
              </w:rPr>
              <w:t xml:space="preserve"> of Directive 2009/138/EC</w:t>
            </w:r>
            <w:r w:rsidR="00CC74C7" w:rsidRPr="00C87C99">
              <w:rPr>
                <w:rFonts w:ascii="Times New Roman" w:hAnsi="Times New Roman" w:cs="Times New Roman"/>
                <w:sz w:val="20"/>
                <w:szCs w:val="20"/>
              </w:rPr>
              <w:t>. One of the options in the following closed list shall be used:</w:t>
            </w:r>
          </w:p>
          <w:p w:rsidR="00CC74C7" w:rsidRPr="00C87C99" w:rsidRDefault="00CC74C7"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1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No sub-group information</w:t>
            </w:r>
          </w:p>
          <w:p w:rsidR="00786833" w:rsidRPr="00C87C99" w:rsidRDefault="00CC74C7" w:rsidP="00C84888">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Sub-group information </w:t>
            </w:r>
          </w:p>
        </w:tc>
      </w:tr>
      <w:tr w:rsidR="001E4B23" w:rsidRPr="001E4B23" w:rsidTr="00C84888">
        <w:trPr>
          <w:trHeight w:val="513"/>
        </w:trPr>
        <w:tc>
          <w:tcPr>
            <w:tcW w:w="1683" w:type="dxa"/>
            <w:hideMark/>
          </w:tcPr>
          <w:p w:rsidR="00DB414B" w:rsidRPr="00C87C99" w:rsidRDefault="00DB414B" w:rsidP="00DB414B">
            <w:pPr>
              <w:rPr>
                <w:rFonts w:ascii="Times New Roman" w:hAnsi="Times New Roman" w:cs="Times New Roman"/>
                <w:sz w:val="20"/>
                <w:szCs w:val="20"/>
              </w:rPr>
            </w:pPr>
            <w:r w:rsidRPr="00C87C99">
              <w:rPr>
                <w:rFonts w:ascii="Times New Roman" w:hAnsi="Times New Roman" w:cs="Times New Roman"/>
                <w:sz w:val="20"/>
                <w:szCs w:val="20"/>
              </w:rPr>
              <w:t>C0010/R00</w:t>
            </w:r>
            <w:ins w:id="10" w:author="Author">
              <w:r w:rsidR="00BB47E1">
                <w:rPr>
                  <w:rFonts w:ascii="Times New Roman" w:hAnsi="Times New Roman" w:cs="Times New Roman"/>
                  <w:sz w:val="20"/>
                  <w:szCs w:val="20"/>
                </w:rPr>
                <w:t>7</w:t>
              </w:r>
            </w:ins>
            <w:del w:id="11" w:author="Author">
              <w:r w:rsidR="00D911F8" w:rsidDel="00BB47E1">
                <w:rPr>
                  <w:rFonts w:ascii="Times New Roman" w:hAnsi="Times New Roman" w:cs="Times New Roman"/>
                  <w:sz w:val="20"/>
                  <w:szCs w:val="20"/>
                </w:rPr>
                <w:delText>8</w:delText>
              </w:r>
            </w:del>
            <w:r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del w:id="12" w:author="Author">
              <w:r w:rsidRPr="00C87C99" w:rsidDel="003B0042">
                <w:rPr>
                  <w:rFonts w:ascii="Times New Roman" w:hAnsi="Times New Roman" w:cs="Times New Roman"/>
                  <w:sz w:val="20"/>
                  <w:szCs w:val="20"/>
                </w:rPr>
                <w:delText>(</w:delText>
              </w:r>
              <w:r w:rsidR="00F22EA6" w:rsidRPr="00C87C99" w:rsidDel="003B0042">
                <w:rPr>
                  <w:rFonts w:ascii="Times New Roman" w:hAnsi="Times New Roman" w:cs="Times New Roman"/>
                  <w:sz w:val="20"/>
                  <w:szCs w:val="20"/>
                </w:rPr>
                <w:delText>A13</w:delText>
              </w:r>
              <w:r w:rsidRPr="00C87C99" w:rsidDel="003B0042">
                <w:rPr>
                  <w:rFonts w:ascii="Times New Roman" w:hAnsi="Times New Roman" w:cs="Times New Roman"/>
                  <w:sz w:val="20"/>
                  <w:szCs w:val="20"/>
                </w:rPr>
                <w:delText>)</w:delText>
              </w:r>
            </w:del>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Language of reporting</w:t>
            </w:r>
          </w:p>
        </w:tc>
        <w:tc>
          <w:tcPr>
            <w:tcW w:w="5424" w:type="dxa"/>
            <w:hideMark/>
          </w:tcPr>
          <w:p w:rsidR="00F22EA6" w:rsidRPr="00C87C99" w:rsidRDefault="00F22EA6"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Identify the</w:t>
            </w:r>
            <w:ins w:id="13" w:author="Author">
              <w:r w:rsidR="00A523E6">
                <w:rPr>
                  <w:rFonts w:ascii="Times New Roman" w:hAnsi="Times New Roman" w:cs="Times New Roman"/>
                  <w:sz w:val="20"/>
                  <w:szCs w:val="20"/>
                </w:rPr>
                <w:t xml:space="preserve"> 2 letter code of</w:t>
              </w:r>
            </w:ins>
            <w:r w:rsidRPr="00C87C99">
              <w:rPr>
                <w:rFonts w:ascii="Times New Roman" w:hAnsi="Times New Roman" w:cs="Times New Roman"/>
                <w:sz w:val="20"/>
                <w:szCs w:val="20"/>
              </w:rPr>
              <w:t xml:space="preserve"> ISO 639</w:t>
            </w:r>
            <w:ins w:id="14" w:author="Author">
              <w:r w:rsidR="00A523E6">
                <w:rPr>
                  <w:rFonts w:ascii="Times New Roman" w:hAnsi="Times New Roman" w:cs="Times New Roman"/>
                  <w:sz w:val="20"/>
                  <w:szCs w:val="20"/>
                </w:rPr>
                <w:t>-1</w:t>
              </w:r>
            </w:ins>
            <w:r w:rsidRPr="00C87C99">
              <w:rPr>
                <w:rFonts w:ascii="Times New Roman" w:hAnsi="Times New Roman" w:cs="Times New Roman"/>
                <w:sz w:val="20"/>
                <w:szCs w:val="20"/>
              </w:rPr>
              <w:t xml:space="preserve"> </w:t>
            </w:r>
            <w:r w:rsidR="002D4E7E" w:rsidRPr="00C87C99">
              <w:rPr>
                <w:rFonts w:ascii="Times New Roman" w:hAnsi="Times New Roman" w:cs="Times New Roman"/>
                <w:sz w:val="20"/>
                <w:szCs w:val="20"/>
              </w:rPr>
              <w:t>c</w:t>
            </w:r>
            <w:r w:rsidRPr="00C87C99">
              <w:rPr>
                <w:rFonts w:ascii="Times New Roman" w:hAnsi="Times New Roman" w:cs="Times New Roman"/>
                <w:sz w:val="20"/>
                <w:szCs w:val="20"/>
              </w:rPr>
              <w:t xml:space="preserve">ode </w:t>
            </w:r>
            <w:r w:rsidR="005E4AE0" w:rsidRPr="00C87C99">
              <w:rPr>
                <w:rFonts w:ascii="Times New Roman" w:hAnsi="Times New Roman" w:cs="Times New Roman"/>
                <w:sz w:val="20"/>
                <w:szCs w:val="20"/>
              </w:rPr>
              <w:t xml:space="preserve">of </w:t>
            </w:r>
            <w:r w:rsidRPr="00C87C99">
              <w:rPr>
                <w:rFonts w:ascii="Times New Roman" w:hAnsi="Times New Roman" w:cs="Times New Roman"/>
                <w:sz w:val="20"/>
                <w:szCs w:val="20"/>
              </w:rPr>
              <w:t>the language used in the submission of information</w:t>
            </w:r>
          </w:p>
        </w:tc>
      </w:tr>
      <w:tr w:rsidR="001E4B23" w:rsidRPr="001E4B23" w:rsidTr="00C84888">
        <w:trPr>
          <w:trHeight w:val="481"/>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t>C0010/R00</w:t>
            </w:r>
            <w:ins w:id="15" w:author="Author">
              <w:r w:rsidR="00BB47E1">
                <w:rPr>
                  <w:rFonts w:ascii="Times New Roman" w:hAnsi="Times New Roman" w:cs="Times New Roman"/>
                  <w:sz w:val="20"/>
                  <w:szCs w:val="20"/>
                </w:rPr>
                <w:t>8</w:t>
              </w:r>
            </w:ins>
            <w:del w:id="16" w:author="Author">
              <w:r w:rsidR="00D911F8" w:rsidDel="00BB47E1">
                <w:rPr>
                  <w:rFonts w:ascii="Times New Roman" w:hAnsi="Times New Roman" w:cs="Times New Roman"/>
                  <w:sz w:val="20"/>
                  <w:szCs w:val="20"/>
                </w:rPr>
                <w:delText>9</w:delText>
              </w:r>
            </w:del>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A2</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w:t>
            </w:r>
            <w:r w:rsidR="00AD52A0" w:rsidRPr="00C87C99">
              <w:rPr>
                <w:rFonts w:ascii="Times New Roman" w:hAnsi="Times New Roman" w:cs="Times New Roman"/>
                <w:sz w:val="20"/>
                <w:szCs w:val="20"/>
              </w:rPr>
              <w:t xml:space="preserve"> submission</w:t>
            </w:r>
            <w:r w:rsidRPr="00C87C99">
              <w:rPr>
                <w:rFonts w:ascii="Times New Roman" w:hAnsi="Times New Roman" w:cs="Times New Roman"/>
                <w:sz w:val="20"/>
                <w:szCs w:val="20"/>
              </w:rPr>
              <w:t xml:space="preserv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when the report to the supervisory authority is made</w:t>
            </w:r>
          </w:p>
        </w:tc>
      </w:tr>
      <w:tr w:rsidR="001E4B23" w:rsidRPr="001E4B23" w:rsidTr="00C84888">
        <w:trPr>
          <w:trHeight w:val="590"/>
        </w:trPr>
        <w:tc>
          <w:tcPr>
            <w:tcW w:w="1683" w:type="dxa"/>
            <w:hideMark/>
          </w:tcPr>
          <w:p w:rsidR="00DB414B" w:rsidRPr="00C87C99" w:rsidRDefault="00D911F8" w:rsidP="00DB414B">
            <w:pPr>
              <w:rPr>
                <w:rFonts w:ascii="Times New Roman" w:hAnsi="Times New Roman" w:cs="Times New Roman"/>
                <w:sz w:val="20"/>
                <w:szCs w:val="20"/>
              </w:rPr>
            </w:pPr>
            <w:r>
              <w:rPr>
                <w:rFonts w:ascii="Times New Roman" w:hAnsi="Times New Roman" w:cs="Times New Roman"/>
                <w:sz w:val="20"/>
                <w:szCs w:val="20"/>
              </w:rPr>
              <w:t>C0010/R0</w:t>
            </w:r>
            <w:ins w:id="17" w:author="Author">
              <w:r w:rsidR="00BB47E1">
                <w:rPr>
                  <w:rFonts w:ascii="Times New Roman" w:hAnsi="Times New Roman" w:cs="Times New Roman"/>
                  <w:sz w:val="20"/>
                  <w:szCs w:val="20"/>
                </w:rPr>
                <w:t>09</w:t>
              </w:r>
            </w:ins>
            <w:del w:id="18" w:author="Author">
              <w:r w:rsidDel="00BB47E1">
                <w:rPr>
                  <w:rFonts w:ascii="Times New Roman" w:hAnsi="Times New Roman" w:cs="Times New Roman"/>
                  <w:sz w:val="20"/>
                  <w:szCs w:val="20"/>
                </w:rPr>
                <w:delText>10</w:delText>
              </w:r>
            </w:del>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A3</w:t>
            </w:r>
            <w:r w:rsidRPr="00C87C99">
              <w:rPr>
                <w:rFonts w:ascii="Times New Roman" w:hAnsi="Times New Roman" w:cs="Times New Roman"/>
                <w:sz w:val="20"/>
                <w:szCs w:val="20"/>
              </w:rPr>
              <w:t>)</w:t>
            </w:r>
          </w:p>
        </w:tc>
        <w:tc>
          <w:tcPr>
            <w:tcW w:w="2135"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 r</w:t>
            </w:r>
            <w:r w:rsidR="00F22EA6" w:rsidRPr="00C87C99">
              <w:rPr>
                <w:rFonts w:ascii="Times New Roman" w:hAnsi="Times New Roman" w:cs="Times New Roman"/>
                <w:sz w:val="20"/>
                <w:szCs w:val="20"/>
              </w:rPr>
              <w:t>eference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identifying the last day of the reporting period</w:t>
            </w:r>
          </w:p>
        </w:tc>
      </w:tr>
      <w:tr w:rsidR="001E4B23" w:rsidRPr="001E4B23" w:rsidTr="00C87C99">
        <w:trPr>
          <w:trHeight w:val="1230"/>
        </w:trPr>
        <w:tc>
          <w:tcPr>
            <w:tcW w:w="1683" w:type="dxa"/>
            <w:hideMark/>
          </w:tcPr>
          <w:p w:rsidR="00F22EA6" w:rsidRPr="00C87C99" w:rsidRDefault="00B34621" w:rsidP="00C87C99">
            <w:pPr>
              <w:rPr>
                <w:rFonts w:ascii="Times New Roman" w:hAnsi="Times New Roman" w:cs="Times New Roman"/>
                <w:sz w:val="20"/>
                <w:szCs w:val="20"/>
              </w:rPr>
            </w:pPr>
            <w:r w:rsidRPr="00C87C99">
              <w:rPr>
                <w:rFonts w:ascii="Times New Roman" w:hAnsi="Times New Roman" w:cs="Times New Roman"/>
                <w:sz w:val="20"/>
                <w:szCs w:val="20"/>
              </w:rPr>
              <w:t>C0010/R01</w:t>
            </w:r>
            <w:ins w:id="19" w:author="Author">
              <w:r w:rsidR="00BB47E1">
                <w:rPr>
                  <w:rFonts w:ascii="Times New Roman" w:hAnsi="Times New Roman" w:cs="Times New Roman"/>
                  <w:sz w:val="20"/>
                  <w:szCs w:val="20"/>
                </w:rPr>
                <w:t>0</w:t>
              </w:r>
            </w:ins>
            <w:del w:id="20" w:author="Author">
              <w:r w:rsidR="00D911F8" w:rsidDel="00BB47E1">
                <w:rPr>
                  <w:rFonts w:ascii="Times New Roman" w:hAnsi="Times New Roman" w:cs="Times New Roman"/>
                  <w:sz w:val="20"/>
                  <w:szCs w:val="20"/>
                </w:rPr>
                <w:delText>1</w:delText>
              </w:r>
            </w:del>
            <w:r w:rsidR="0068517D"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Regular/Ad-hoc submission</w:t>
            </w:r>
          </w:p>
        </w:tc>
        <w:tc>
          <w:tcPr>
            <w:tcW w:w="5424" w:type="dxa"/>
            <w:hideMark/>
          </w:tcPr>
          <w:p w:rsidR="000E217A" w:rsidRPr="00C87C99" w:rsidRDefault="00F22EA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Identify if the submission of information relates to regular submission of information or ad-hoc. The following closed list of options shall be used:</w:t>
            </w:r>
            <w:r w:rsidRPr="00C87C99">
              <w:rPr>
                <w:rFonts w:ascii="Times New Roman" w:hAnsi="Times New Roman" w:cs="Times New Roman"/>
                <w:sz w:val="20"/>
                <w:szCs w:val="20"/>
              </w:rPr>
              <w:br/>
            </w:r>
            <w:r w:rsidR="00DB414B" w:rsidRPr="00C87C99">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6E6396">
              <w:rPr>
                <w:rFonts w:ascii="Times New Roman" w:hAnsi="Times New Roman" w:cs="Times New Roman"/>
                <w:sz w:val="20"/>
                <w:szCs w:val="20"/>
              </w:rPr>
              <w:t>R</w:t>
            </w:r>
            <w:r w:rsidRPr="00C87C99">
              <w:rPr>
                <w:rFonts w:ascii="Times New Roman" w:hAnsi="Times New Roman" w:cs="Times New Roman"/>
                <w:sz w:val="20"/>
                <w:szCs w:val="20"/>
              </w:rPr>
              <w:t>egular reporting</w:t>
            </w:r>
          </w:p>
          <w:p w:rsidR="00F22EA6" w:rsidRPr="00C87C99" w:rsidRDefault="00DB414B"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F22EA6" w:rsidRPr="00C87C99">
              <w:rPr>
                <w:rFonts w:ascii="Times New Roman" w:hAnsi="Times New Roman" w:cs="Times New Roman"/>
                <w:sz w:val="20"/>
                <w:szCs w:val="20"/>
              </w:rPr>
              <w:t xml:space="preserve">- </w:t>
            </w:r>
            <w:r w:rsidR="006E6396">
              <w:rPr>
                <w:rFonts w:ascii="Times New Roman" w:hAnsi="Times New Roman" w:cs="Times New Roman"/>
                <w:sz w:val="20"/>
                <w:szCs w:val="20"/>
              </w:rPr>
              <w:t>A</w:t>
            </w:r>
            <w:r w:rsidR="00F22EA6" w:rsidRPr="00C87C99">
              <w:rPr>
                <w:rFonts w:ascii="Times New Roman" w:hAnsi="Times New Roman" w:cs="Times New Roman"/>
                <w:sz w:val="20"/>
                <w:szCs w:val="20"/>
              </w:rPr>
              <w:t>d-hoc reporting</w:t>
            </w:r>
          </w:p>
        </w:tc>
      </w:tr>
      <w:tr w:rsidR="001E4B23" w:rsidRPr="001E4B23" w:rsidTr="00C84888">
        <w:trPr>
          <w:trHeight w:val="649"/>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t>C0010/R01</w:t>
            </w:r>
            <w:ins w:id="21" w:author="Author">
              <w:r w:rsidR="00BB47E1">
                <w:rPr>
                  <w:rFonts w:ascii="Times New Roman" w:hAnsi="Times New Roman" w:cs="Times New Roman"/>
                  <w:sz w:val="20"/>
                  <w:szCs w:val="20"/>
                </w:rPr>
                <w:t>1</w:t>
              </w:r>
            </w:ins>
            <w:del w:id="22" w:author="Author">
              <w:r w:rsidR="00D911F8" w:rsidDel="00BB47E1">
                <w:rPr>
                  <w:rFonts w:ascii="Times New Roman" w:hAnsi="Times New Roman" w:cs="Times New Roman"/>
                  <w:sz w:val="20"/>
                  <w:szCs w:val="20"/>
                </w:rPr>
                <w:delText>2</w:delText>
              </w:r>
            </w:del>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A4</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Currency used for reporting</w:t>
            </w:r>
          </w:p>
        </w:tc>
        <w:tc>
          <w:tcPr>
            <w:tcW w:w="5424"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F22EA6" w:rsidRPr="00C87C99">
              <w:rPr>
                <w:rFonts w:ascii="Times New Roman" w:hAnsi="Times New Roman" w:cs="Times New Roman"/>
                <w:sz w:val="20"/>
                <w:szCs w:val="20"/>
              </w:rPr>
              <w:t xml:space="preserve">ISO 4217 </w:t>
            </w:r>
            <w:r w:rsidRPr="00C87C99">
              <w:rPr>
                <w:rFonts w:ascii="Times New Roman" w:hAnsi="Times New Roman" w:cs="Times New Roman"/>
                <w:sz w:val="20"/>
                <w:szCs w:val="20"/>
              </w:rPr>
              <w:t>alphabetic c</w:t>
            </w:r>
            <w:r w:rsidR="00F22EA6" w:rsidRPr="00C87C99">
              <w:rPr>
                <w:rFonts w:ascii="Times New Roman" w:hAnsi="Times New Roman" w:cs="Times New Roman"/>
                <w:sz w:val="20"/>
                <w:szCs w:val="20"/>
              </w:rPr>
              <w:t>ode of the currency of the monetary amounts used in each report</w:t>
            </w:r>
          </w:p>
        </w:tc>
      </w:tr>
      <w:tr w:rsidR="001E4B23" w:rsidRPr="001E4B23" w:rsidTr="00C84888">
        <w:trPr>
          <w:trHeight w:val="1266"/>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lastRenderedPageBreak/>
              <w:t>C0010/R01</w:t>
            </w:r>
            <w:ins w:id="23" w:author="Author">
              <w:r w:rsidR="00BB47E1">
                <w:rPr>
                  <w:rFonts w:ascii="Times New Roman" w:hAnsi="Times New Roman" w:cs="Times New Roman"/>
                  <w:sz w:val="20"/>
                  <w:szCs w:val="20"/>
                </w:rPr>
                <w:t>2</w:t>
              </w:r>
            </w:ins>
            <w:del w:id="24" w:author="Author">
              <w:r w:rsidR="00D911F8" w:rsidDel="00BB47E1">
                <w:rPr>
                  <w:rFonts w:ascii="Times New Roman" w:hAnsi="Times New Roman" w:cs="Times New Roman"/>
                  <w:sz w:val="20"/>
                  <w:szCs w:val="20"/>
                </w:rPr>
                <w:delText>3</w:delText>
              </w:r>
            </w:del>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A5</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Accounting standard</w:t>
            </w:r>
            <w:r w:rsidR="00C97FC0" w:rsidRPr="001E4B23">
              <w:rPr>
                <w:rFonts w:ascii="Times New Roman" w:hAnsi="Times New Roman" w:cs="Times New Roman"/>
                <w:sz w:val="20"/>
                <w:szCs w:val="20"/>
              </w:rPr>
              <w:t>s</w:t>
            </w:r>
          </w:p>
        </w:tc>
        <w:tc>
          <w:tcPr>
            <w:tcW w:w="5424" w:type="dxa"/>
            <w:hideMark/>
          </w:tcPr>
          <w:p w:rsidR="00A070F1" w:rsidRPr="001E4B23" w:rsidRDefault="00F22EA6" w:rsidP="00A070F1">
            <w:pPr>
              <w:rPr>
                <w:rFonts w:ascii="Times New Roman" w:hAnsi="Times New Roman" w:cs="Times New Roman"/>
                <w:sz w:val="20"/>
                <w:szCs w:val="20"/>
              </w:rPr>
            </w:pPr>
            <w:r w:rsidRPr="00C87C99">
              <w:rPr>
                <w:rFonts w:ascii="Times New Roman" w:hAnsi="Times New Roman" w:cs="Times New Roman"/>
                <w:sz w:val="20"/>
                <w:szCs w:val="20"/>
              </w:rPr>
              <w:t>Identification of the accounting standard</w:t>
            </w:r>
            <w:r w:rsidR="004E3574" w:rsidRPr="001E4B23">
              <w:rPr>
                <w:rFonts w:ascii="Times New Roman" w:hAnsi="Times New Roman" w:cs="Times New Roman"/>
                <w:sz w:val="20"/>
                <w:szCs w:val="20"/>
              </w:rPr>
              <w:t>s</w:t>
            </w:r>
            <w:r w:rsidRPr="00C87C99">
              <w:rPr>
                <w:rFonts w:ascii="Times New Roman" w:hAnsi="Times New Roman" w:cs="Times New Roman"/>
                <w:sz w:val="20"/>
                <w:szCs w:val="20"/>
              </w:rPr>
              <w:t xml:space="preserve"> used for reporting items in S.02.01, </w:t>
            </w:r>
            <w:r w:rsidR="004E3574" w:rsidRPr="001E4B23">
              <w:rPr>
                <w:rFonts w:ascii="Times New Roman" w:hAnsi="Times New Roman" w:cs="Times New Roman"/>
                <w:sz w:val="20"/>
                <w:szCs w:val="20"/>
              </w:rPr>
              <w:t>financial statements</w:t>
            </w:r>
            <w:r w:rsidRPr="00C87C99">
              <w:rPr>
                <w:rFonts w:ascii="Times New Roman" w:hAnsi="Times New Roman" w:cs="Times New Roman"/>
                <w:sz w:val="20"/>
                <w:szCs w:val="20"/>
              </w:rPr>
              <w:t xml:space="preserve"> valuation. The following closed list of options shall be used: </w:t>
            </w:r>
            <w:r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 The </w:t>
            </w:r>
            <w:r w:rsidR="002000FE" w:rsidRPr="001E4B23">
              <w:rPr>
                <w:rFonts w:ascii="Times New Roman" w:hAnsi="Times New Roman" w:cs="Times New Roman"/>
                <w:sz w:val="20"/>
                <w:szCs w:val="20"/>
              </w:rPr>
              <w:t>group</w:t>
            </w:r>
            <w:r w:rsidR="00A070F1" w:rsidRPr="001E4B23">
              <w:rPr>
                <w:rFonts w:ascii="Times New Roman" w:hAnsi="Times New Roman" w:cs="Times New Roman"/>
                <w:sz w:val="20"/>
                <w:szCs w:val="20"/>
              </w:rPr>
              <w:t xml:space="preserve"> is using IFRS</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The </w:t>
            </w:r>
            <w:r w:rsidR="002000FE" w:rsidRPr="001E4B23">
              <w:rPr>
                <w:rFonts w:ascii="Times New Roman" w:hAnsi="Times New Roman" w:cs="Times New Roman"/>
                <w:sz w:val="20"/>
                <w:szCs w:val="20"/>
              </w:rPr>
              <w:t>group</w:t>
            </w:r>
            <w:r w:rsidRPr="001E4B23">
              <w:rPr>
                <w:rFonts w:ascii="Times New Roman" w:hAnsi="Times New Roman" w:cs="Times New Roman"/>
                <w:sz w:val="20"/>
                <w:szCs w:val="20"/>
              </w:rPr>
              <w:t xml:space="preserve"> is using local GAAP</w:t>
            </w:r>
            <w:r w:rsidR="006E6396">
              <w:rPr>
                <w:rFonts w:ascii="Times New Roman" w:hAnsi="Times New Roman" w:cs="Times New Roman"/>
                <w:sz w:val="20"/>
                <w:szCs w:val="20"/>
              </w:rPr>
              <w:t xml:space="preserve"> (other than IFRS)</w:t>
            </w:r>
          </w:p>
        </w:tc>
      </w:tr>
      <w:tr w:rsidR="001E4B23" w:rsidRPr="001E4B23" w:rsidTr="00C84888">
        <w:trPr>
          <w:trHeight w:val="1427"/>
        </w:trPr>
        <w:tc>
          <w:tcPr>
            <w:tcW w:w="1683" w:type="dxa"/>
            <w:hideMark/>
          </w:tcPr>
          <w:p w:rsidR="00A070F1" w:rsidRPr="00C87C99" w:rsidRDefault="00A070F1" w:rsidP="00A070F1">
            <w:pPr>
              <w:rPr>
                <w:rFonts w:ascii="Times New Roman" w:hAnsi="Times New Roman" w:cs="Times New Roman"/>
                <w:sz w:val="20"/>
                <w:szCs w:val="20"/>
              </w:rPr>
            </w:pPr>
            <w:r w:rsidRPr="00C87C99">
              <w:rPr>
                <w:rFonts w:ascii="Times New Roman" w:hAnsi="Times New Roman" w:cs="Times New Roman"/>
                <w:sz w:val="20"/>
                <w:szCs w:val="20"/>
              </w:rPr>
              <w:t>C0010/R01</w:t>
            </w:r>
            <w:ins w:id="25" w:author="Author">
              <w:r w:rsidR="00BB47E1">
                <w:rPr>
                  <w:rFonts w:ascii="Times New Roman" w:hAnsi="Times New Roman" w:cs="Times New Roman"/>
                  <w:sz w:val="20"/>
                  <w:szCs w:val="20"/>
                </w:rPr>
                <w:t>3</w:t>
              </w:r>
            </w:ins>
            <w:del w:id="26" w:author="Author">
              <w:r w:rsidR="00D911F8" w:rsidDel="00BB47E1">
                <w:rPr>
                  <w:rFonts w:ascii="Times New Roman" w:hAnsi="Times New Roman" w:cs="Times New Roman"/>
                  <w:sz w:val="20"/>
                  <w:szCs w:val="20"/>
                </w:rPr>
                <w:delText>4</w:delText>
              </w:r>
            </w:del>
            <w:r w:rsidRPr="00C87C99">
              <w:rPr>
                <w:rFonts w:ascii="Times New Roman" w:hAnsi="Times New Roman" w:cs="Times New Roman"/>
                <w:sz w:val="20"/>
                <w:szCs w:val="20"/>
              </w:rPr>
              <w:t>0</w:t>
            </w:r>
          </w:p>
          <w:p w:rsidR="00F22EA6" w:rsidRPr="00C87C99" w:rsidRDefault="00A070F1">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A6</w:t>
            </w:r>
            <w:r w:rsidRPr="00C87C99">
              <w:rPr>
                <w:rFonts w:ascii="Times New Roman" w:hAnsi="Times New Roman" w:cs="Times New Roman"/>
                <w:sz w:val="20"/>
                <w:szCs w:val="20"/>
              </w:rPr>
              <w:t>)</w:t>
            </w:r>
          </w:p>
        </w:tc>
        <w:tc>
          <w:tcPr>
            <w:tcW w:w="2135" w:type="dxa"/>
            <w:hideMark/>
          </w:tcPr>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Method of Calculation of the </w:t>
            </w:r>
            <w:r w:rsidR="00027A86" w:rsidRPr="001E4B23">
              <w:rPr>
                <w:rFonts w:ascii="Times New Roman" w:hAnsi="Times New Roman" w:cs="Times New Roman"/>
                <w:sz w:val="20"/>
                <w:szCs w:val="20"/>
              </w:rPr>
              <w:t xml:space="preserve">group </w:t>
            </w:r>
            <w:r w:rsidRPr="001E4B23">
              <w:rPr>
                <w:rFonts w:ascii="Times New Roman" w:hAnsi="Times New Roman" w:cs="Times New Roman"/>
                <w:sz w:val="20"/>
                <w:szCs w:val="20"/>
              </w:rPr>
              <w:t>SCR</w:t>
            </w:r>
          </w:p>
        </w:tc>
        <w:tc>
          <w:tcPr>
            <w:tcW w:w="5424" w:type="dxa"/>
            <w:hideMark/>
          </w:tcPr>
          <w:p w:rsidR="00A070F1" w:rsidRPr="001E4B23" w:rsidRDefault="00A523E6" w:rsidP="000E217A">
            <w:pPr>
              <w:rPr>
                <w:rFonts w:ascii="Times New Roman" w:hAnsi="Times New Roman" w:cs="Times New Roman"/>
                <w:sz w:val="20"/>
                <w:szCs w:val="20"/>
              </w:rPr>
            </w:pPr>
            <w:ins w:id="27" w:author="Author">
              <w:r>
                <w:rPr>
                  <w:rFonts w:ascii="Times New Roman" w:hAnsi="Times New Roman" w:cs="Times New Roman"/>
                  <w:sz w:val="20"/>
                  <w:szCs w:val="20"/>
                </w:rPr>
                <w:t>Identify the method used</w:t>
              </w:r>
            </w:ins>
            <w:del w:id="28" w:author="Author">
              <w:r w:rsidR="00F22EA6" w:rsidRPr="00C87C99" w:rsidDel="00A523E6">
                <w:rPr>
                  <w:rFonts w:ascii="Times New Roman" w:hAnsi="Times New Roman" w:cs="Times New Roman"/>
                  <w:sz w:val="20"/>
                  <w:szCs w:val="20"/>
                </w:rPr>
                <w:delText xml:space="preserve">When the </w:delText>
              </w:r>
              <w:r w:rsidR="00027A86" w:rsidRPr="001E4B23" w:rsidDel="00A523E6">
                <w:rPr>
                  <w:rFonts w:ascii="Times New Roman" w:hAnsi="Times New Roman" w:cs="Times New Roman"/>
                  <w:sz w:val="20"/>
                  <w:szCs w:val="20"/>
                </w:rPr>
                <w:delText>group</w:delText>
              </w:r>
              <w:r w:rsidR="00B34621" w:rsidRPr="001E4B23" w:rsidDel="00A523E6">
                <w:rPr>
                  <w:rFonts w:ascii="Times New Roman" w:hAnsi="Times New Roman" w:cs="Times New Roman"/>
                  <w:sz w:val="20"/>
                  <w:szCs w:val="20"/>
                </w:rPr>
                <w:delText xml:space="preserve"> </w:delText>
              </w:r>
              <w:r w:rsidR="00F22EA6" w:rsidRPr="00C87C99" w:rsidDel="00A523E6">
                <w:rPr>
                  <w:rFonts w:ascii="Times New Roman" w:hAnsi="Times New Roman" w:cs="Times New Roman"/>
                  <w:sz w:val="20"/>
                  <w:szCs w:val="20"/>
                </w:rPr>
                <w:delText>uses internal models</w:delText>
              </w:r>
            </w:del>
            <w:r w:rsidR="00F22EA6" w:rsidRPr="00C87C99">
              <w:rPr>
                <w:rFonts w:ascii="Times New Roman" w:hAnsi="Times New Roman" w:cs="Times New Roman"/>
                <w:sz w:val="20"/>
                <w:szCs w:val="20"/>
              </w:rPr>
              <w:t xml:space="preserve"> to calculate </w:t>
            </w:r>
            <w:r w:rsidR="000E217A" w:rsidRPr="00C87C99">
              <w:rPr>
                <w:rFonts w:ascii="Times New Roman" w:hAnsi="Times New Roman" w:cs="Times New Roman"/>
                <w:sz w:val="20"/>
                <w:szCs w:val="20"/>
              </w:rPr>
              <w:t xml:space="preserve">the </w:t>
            </w:r>
            <w:r w:rsidR="00027A86" w:rsidRPr="001E4B23">
              <w:rPr>
                <w:rFonts w:ascii="Times New Roman" w:hAnsi="Times New Roman" w:cs="Times New Roman"/>
                <w:sz w:val="20"/>
                <w:szCs w:val="20"/>
              </w:rPr>
              <w:t xml:space="preserve">group </w:t>
            </w:r>
            <w:r w:rsidR="00F22EA6" w:rsidRPr="00C87C99">
              <w:rPr>
                <w:rFonts w:ascii="Times New Roman" w:hAnsi="Times New Roman" w:cs="Times New Roman"/>
                <w:sz w:val="20"/>
                <w:szCs w:val="20"/>
              </w:rPr>
              <w:t>SC</w:t>
            </w:r>
            <w:ins w:id="29" w:author="Author">
              <w:r w:rsidR="004A6752">
                <w:rPr>
                  <w:rFonts w:ascii="Times New Roman" w:hAnsi="Times New Roman" w:cs="Times New Roman"/>
                  <w:sz w:val="20"/>
                  <w:szCs w:val="20"/>
                </w:rPr>
                <w:t>R</w:t>
              </w:r>
            </w:ins>
            <w:del w:id="30" w:author="Author">
              <w:r w:rsidR="00F22EA6" w:rsidRPr="00C87C99" w:rsidDel="00A523E6">
                <w:rPr>
                  <w:rFonts w:ascii="Times New Roman" w:hAnsi="Times New Roman" w:cs="Times New Roman"/>
                  <w:sz w:val="20"/>
                  <w:szCs w:val="20"/>
                </w:rPr>
                <w:delText>R, identify the type of internal model</w:delText>
              </w:r>
            </w:del>
            <w:r w:rsidR="00F22EA6" w:rsidRPr="00C87C99">
              <w:rPr>
                <w:rFonts w:ascii="Times New Roman" w:hAnsi="Times New Roman" w:cs="Times New Roman"/>
                <w:sz w:val="20"/>
                <w:szCs w:val="20"/>
              </w:rPr>
              <w:t xml:space="preserve">. The following closed list of options shall be used: </w:t>
            </w:r>
            <w:r w:rsidR="00F22EA6"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w:t>
            </w:r>
            <w:r w:rsidR="00C87C99">
              <w:rPr>
                <w:rFonts w:ascii="Times New Roman" w:hAnsi="Times New Roman" w:cs="Times New Roman"/>
                <w:sz w:val="20"/>
                <w:szCs w:val="20"/>
              </w:rPr>
              <w:t>-</w:t>
            </w:r>
            <w:r w:rsidR="00F22EA6" w:rsidRPr="00C87C99">
              <w:rPr>
                <w:rFonts w:ascii="Times New Roman" w:hAnsi="Times New Roman" w:cs="Times New Roman"/>
                <w:sz w:val="20"/>
                <w:szCs w:val="20"/>
              </w:rPr>
              <w:t xml:space="preserve"> </w:t>
            </w:r>
            <w:r w:rsidR="00A070F1" w:rsidRPr="001E4B23">
              <w:rPr>
                <w:rFonts w:ascii="Times New Roman" w:hAnsi="Times New Roman" w:cs="Times New Roman"/>
                <w:sz w:val="20"/>
                <w:szCs w:val="20"/>
              </w:rPr>
              <w:t>Standard formula</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w:t>
            </w:r>
            <w:r w:rsidR="00F22EA6" w:rsidRPr="00C87C99">
              <w:rPr>
                <w:rFonts w:ascii="Times New Roman" w:hAnsi="Times New Roman" w:cs="Times New Roman"/>
                <w:sz w:val="20"/>
                <w:szCs w:val="20"/>
              </w:rPr>
              <w:t>Partial internal model</w:t>
            </w:r>
            <w:r w:rsidR="00F22EA6" w:rsidRPr="00C87C99">
              <w:rPr>
                <w:rFonts w:ascii="Times New Roman" w:hAnsi="Times New Roman" w:cs="Times New Roman"/>
                <w:sz w:val="20"/>
                <w:szCs w:val="20"/>
              </w:rPr>
              <w:br/>
            </w:r>
            <w:r w:rsidRPr="001E4B23">
              <w:rPr>
                <w:rFonts w:ascii="Times New Roman" w:hAnsi="Times New Roman" w:cs="Times New Roman"/>
                <w:sz w:val="20"/>
                <w:szCs w:val="20"/>
              </w:rPr>
              <w:t xml:space="preserve">3 </w:t>
            </w:r>
            <w:r w:rsidR="00F22EA6" w:rsidRPr="00C87C99">
              <w:rPr>
                <w:rFonts w:ascii="Times New Roman" w:hAnsi="Times New Roman" w:cs="Times New Roman"/>
                <w:sz w:val="20"/>
                <w:szCs w:val="20"/>
              </w:rPr>
              <w:t>- Full internal model</w:t>
            </w:r>
          </w:p>
        </w:tc>
      </w:tr>
      <w:tr w:rsidR="001E4B23" w:rsidRPr="001E4B23" w:rsidTr="00C84888">
        <w:trPr>
          <w:trHeight w:val="1053"/>
        </w:trPr>
        <w:tc>
          <w:tcPr>
            <w:tcW w:w="1683" w:type="dxa"/>
          </w:tcPr>
          <w:p w:rsidR="005C6A39" w:rsidRPr="00C87C99" w:rsidRDefault="00B34621" w:rsidP="005C6A39">
            <w:pPr>
              <w:rPr>
                <w:rFonts w:ascii="Times New Roman" w:hAnsi="Times New Roman" w:cs="Times New Roman"/>
                <w:sz w:val="20"/>
                <w:szCs w:val="20"/>
              </w:rPr>
            </w:pPr>
            <w:r w:rsidRPr="00C87C99">
              <w:rPr>
                <w:rFonts w:ascii="Times New Roman" w:hAnsi="Times New Roman" w:cs="Times New Roman"/>
                <w:sz w:val="20"/>
                <w:szCs w:val="20"/>
              </w:rPr>
              <w:t>C0010/R01</w:t>
            </w:r>
            <w:ins w:id="31" w:author="Author">
              <w:r w:rsidR="00BB47E1">
                <w:rPr>
                  <w:rFonts w:ascii="Times New Roman" w:hAnsi="Times New Roman" w:cs="Times New Roman"/>
                  <w:sz w:val="20"/>
                  <w:szCs w:val="20"/>
                </w:rPr>
                <w:t>4</w:t>
              </w:r>
            </w:ins>
            <w:del w:id="32" w:author="Author">
              <w:r w:rsidR="00D911F8" w:rsidDel="00BB47E1">
                <w:rPr>
                  <w:rFonts w:ascii="Times New Roman" w:hAnsi="Times New Roman" w:cs="Times New Roman"/>
                  <w:sz w:val="20"/>
                  <w:szCs w:val="20"/>
                </w:rPr>
                <w:delText>5</w:delText>
              </w:r>
            </w:del>
            <w:r w:rsidR="005C6A39" w:rsidRPr="00C87C99">
              <w:rPr>
                <w:rFonts w:ascii="Times New Roman" w:hAnsi="Times New Roman" w:cs="Times New Roman"/>
                <w:sz w:val="20"/>
                <w:szCs w:val="20"/>
              </w:rPr>
              <w:t>0</w:t>
            </w:r>
          </w:p>
          <w:p w:rsidR="002D4E7E" w:rsidRPr="00C87C99" w:rsidRDefault="005C6A39" w:rsidP="003B0042">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del w:id="33" w:author="Author">
              <w:r w:rsidR="002D4E7E" w:rsidRPr="00C87C99" w:rsidDel="003B0042">
                <w:rPr>
                  <w:rFonts w:ascii="Times New Roman" w:hAnsi="Times New Roman" w:cs="Times New Roman"/>
                  <w:sz w:val="20"/>
                  <w:szCs w:val="20"/>
                </w:rPr>
                <w:delText>A18</w:delText>
              </w:r>
            </w:del>
            <w:ins w:id="34" w:author="Author">
              <w:r w:rsidR="003B0042" w:rsidRPr="00C87C99">
                <w:rPr>
                  <w:rFonts w:ascii="Times New Roman" w:hAnsi="Times New Roman" w:cs="Times New Roman"/>
                  <w:sz w:val="20"/>
                  <w:szCs w:val="20"/>
                </w:rPr>
                <w:t>A1</w:t>
              </w:r>
              <w:r w:rsidR="003B0042">
                <w:rPr>
                  <w:rFonts w:ascii="Times New Roman" w:hAnsi="Times New Roman" w:cs="Times New Roman"/>
                  <w:sz w:val="20"/>
                  <w:szCs w:val="20"/>
                </w:rPr>
                <w:t>9</w:t>
              </w:r>
            </w:ins>
            <w:r w:rsidRPr="00C87C99">
              <w:rPr>
                <w:rFonts w:ascii="Times New Roman" w:hAnsi="Times New Roman" w:cs="Times New Roman"/>
                <w:sz w:val="20"/>
                <w:szCs w:val="20"/>
              </w:rPr>
              <w:t>)</w:t>
            </w:r>
          </w:p>
        </w:tc>
        <w:tc>
          <w:tcPr>
            <w:tcW w:w="2135" w:type="dxa"/>
          </w:tcPr>
          <w:p w:rsidR="002D4E7E" w:rsidRPr="00C87C99" w:rsidDel="007C757E" w:rsidRDefault="002D4E7E" w:rsidP="00A523E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Use of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w:t>
            </w:r>
            <w:del w:id="35" w:author="Author">
              <w:r w:rsidRPr="00C87C99" w:rsidDel="00A523E6">
                <w:rPr>
                  <w:rFonts w:ascii="Times New Roman" w:hAnsi="Times New Roman" w:cs="Times New Roman"/>
                  <w:sz w:val="20"/>
                  <w:szCs w:val="20"/>
                </w:rPr>
                <w:delText xml:space="preserve">Specific </w:delText>
              </w:r>
            </w:del>
            <w:ins w:id="36" w:author="Author">
              <w:r w:rsidR="00A523E6">
                <w:rPr>
                  <w:rFonts w:ascii="Times New Roman" w:hAnsi="Times New Roman" w:cs="Times New Roman"/>
                  <w:sz w:val="20"/>
                  <w:szCs w:val="20"/>
                </w:rPr>
                <w:t>s</w:t>
              </w:r>
              <w:r w:rsidR="00A523E6" w:rsidRPr="00C87C99">
                <w:rPr>
                  <w:rFonts w:ascii="Times New Roman" w:hAnsi="Times New Roman" w:cs="Times New Roman"/>
                  <w:sz w:val="20"/>
                  <w:szCs w:val="20"/>
                </w:rPr>
                <w:t xml:space="preserve">pecific </w:t>
              </w:r>
            </w:ins>
            <w:r w:rsidRPr="00C87C99">
              <w:rPr>
                <w:rFonts w:ascii="Times New Roman" w:hAnsi="Times New Roman" w:cs="Times New Roman"/>
                <w:sz w:val="20"/>
                <w:szCs w:val="20"/>
              </w:rPr>
              <w:t>parameters</w:t>
            </w:r>
          </w:p>
        </w:tc>
        <w:tc>
          <w:tcPr>
            <w:tcW w:w="5424" w:type="dxa"/>
          </w:tcPr>
          <w:p w:rsidR="002D4E7E" w:rsidRPr="00C87C99" w:rsidRDefault="002D4E7E"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is reporting figures using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Use </w:t>
            </w:r>
            <w:r w:rsidR="00C3147D" w:rsidRPr="00C87C99">
              <w:rPr>
                <w:rFonts w:ascii="Times New Roman" w:hAnsi="Times New Roman" w:cs="Times New Roman"/>
                <w:sz w:val="20"/>
                <w:szCs w:val="20"/>
              </w:rPr>
              <w:t xml:space="preserve">of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xml:space="preserve">- Don’t use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p>
        </w:tc>
      </w:tr>
      <w:tr w:rsidR="001E4B23" w:rsidRPr="001E4B23" w:rsidTr="00C84888">
        <w:trPr>
          <w:trHeight w:val="1158"/>
        </w:trPr>
        <w:tc>
          <w:tcPr>
            <w:tcW w:w="1683" w:type="dxa"/>
            <w:hideMark/>
          </w:tcPr>
          <w:p w:rsidR="005C6A39" w:rsidRPr="00C87C99" w:rsidRDefault="00B34621" w:rsidP="005C6A39">
            <w:pPr>
              <w:rPr>
                <w:rFonts w:ascii="Times New Roman" w:hAnsi="Times New Roman" w:cs="Times New Roman"/>
                <w:sz w:val="20"/>
                <w:szCs w:val="20"/>
              </w:rPr>
            </w:pPr>
            <w:r w:rsidRPr="00C87C99">
              <w:rPr>
                <w:rFonts w:ascii="Times New Roman" w:hAnsi="Times New Roman" w:cs="Times New Roman"/>
                <w:sz w:val="20"/>
                <w:szCs w:val="20"/>
              </w:rPr>
              <w:t>C0010/R01</w:t>
            </w:r>
            <w:ins w:id="37" w:author="Author">
              <w:r w:rsidR="00BB47E1">
                <w:rPr>
                  <w:rFonts w:ascii="Times New Roman" w:hAnsi="Times New Roman" w:cs="Times New Roman"/>
                  <w:sz w:val="20"/>
                  <w:szCs w:val="20"/>
                </w:rPr>
                <w:t>5</w:t>
              </w:r>
            </w:ins>
            <w:del w:id="38" w:author="Author">
              <w:r w:rsidR="00EE320F" w:rsidDel="00BB47E1">
                <w:rPr>
                  <w:rFonts w:ascii="Times New Roman" w:hAnsi="Times New Roman" w:cs="Times New Roman"/>
                  <w:sz w:val="20"/>
                  <w:szCs w:val="20"/>
                </w:rPr>
                <w:delText>6</w:delText>
              </w:r>
            </w:del>
            <w:r w:rsidR="005C6A39" w:rsidRPr="00C87C99">
              <w:rPr>
                <w:rFonts w:ascii="Times New Roman" w:hAnsi="Times New Roman" w:cs="Times New Roman"/>
                <w:sz w:val="20"/>
                <w:szCs w:val="20"/>
              </w:rPr>
              <w:t>0</w:t>
            </w:r>
          </w:p>
          <w:p w:rsidR="00F22EA6" w:rsidRPr="00C87C99" w:rsidRDefault="005C6A3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A8</w:t>
            </w:r>
            <w:r w:rsidRPr="00C87C99">
              <w:rPr>
                <w:rFonts w:ascii="Times New Roman" w:hAnsi="Times New Roman" w:cs="Times New Roman"/>
                <w:sz w:val="20"/>
                <w:szCs w:val="20"/>
              </w:rPr>
              <w:t>)</w:t>
            </w:r>
          </w:p>
        </w:tc>
        <w:tc>
          <w:tcPr>
            <w:tcW w:w="2135" w:type="dxa"/>
            <w:hideMark/>
          </w:tcPr>
          <w:p w:rsidR="00F22EA6" w:rsidRPr="00C87C99" w:rsidRDefault="005C6A39">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Ring-Fenced Funds</w:t>
            </w:r>
          </w:p>
        </w:tc>
        <w:tc>
          <w:tcPr>
            <w:tcW w:w="5424" w:type="dxa"/>
            <w:hideMark/>
          </w:tcPr>
          <w:p w:rsidR="00F22EA6" w:rsidRPr="00C87C99" w:rsidRDefault="00F22EA6"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activity by Ring Fenced Funds</w:t>
            </w:r>
            <w:r w:rsidR="00A87D80" w:rsidRPr="00C87C99">
              <w:rPr>
                <w:rFonts w:ascii="Times New Roman" w:hAnsi="Times New Roman" w:cs="Times New Roman"/>
                <w:sz w:val="20"/>
                <w:szCs w:val="20"/>
              </w:rPr>
              <w:t xml:space="preserve"> (RFF)</w:t>
            </w:r>
            <w:r w:rsidRPr="00C87C99">
              <w:rPr>
                <w:rFonts w:ascii="Times New Roman" w:hAnsi="Times New Roman" w:cs="Times New Roman"/>
                <w:sz w:val="20"/>
                <w:szCs w:val="20"/>
              </w:rPr>
              <w:t xml:space="preserve">.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5C6A39" w:rsidRPr="001E4B23">
              <w:rPr>
                <w:rFonts w:ascii="Times New Roman" w:hAnsi="Times New Roman" w:cs="Times New Roman"/>
                <w:sz w:val="20"/>
                <w:szCs w:val="20"/>
              </w:rPr>
              <w:t>R</w:t>
            </w:r>
            <w:r w:rsidRPr="00C87C99">
              <w:rPr>
                <w:rFonts w:ascii="Times New Roman" w:hAnsi="Times New Roman" w:cs="Times New Roman"/>
                <w:sz w:val="20"/>
                <w:szCs w:val="20"/>
              </w:rPr>
              <w:t>eporting activity by RFF</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Not reporting activity by RFF</w:t>
            </w:r>
          </w:p>
        </w:tc>
      </w:tr>
      <w:tr w:rsidR="001E4B23" w:rsidRPr="001E4B23" w:rsidTr="00C84888">
        <w:trPr>
          <w:trHeight w:val="1389"/>
        </w:trPr>
        <w:tc>
          <w:tcPr>
            <w:tcW w:w="1683" w:type="dxa"/>
            <w:hideMark/>
          </w:tcPr>
          <w:p w:rsidR="002000FE" w:rsidRPr="00C87C99" w:rsidRDefault="00B34621" w:rsidP="002000FE">
            <w:pPr>
              <w:rPr>
                <w:rFonts w:ascii="Times New Roman" w:hAnsi="Times New Roman" w:cs="Times New Roman"/>
                <w:sz w:val="20"/>
                <w:szCs w:val="20"/>
              </w:rPr>
            </w:pPr>
            <w:r w:rsidRPr="00C87C99">
              <w:rPr>
                <w:rFonts w:ascii="Times New Roman" w:hAnsi="Times New Roman" w:cs="Times New Roman"/>
                <w:sz w:val="20"/>
                <w:szCs w:val="20"/>
              </w:rPr>
              <w:t>C0010/R01</w:t>
            </w:r>
            <w:ins w:id="39" w:author="Author">
              <w:r w:rsidR="00BB47E1">
                <w:rPr>
                  <w:rFonts w:ascii="Times New Roman" w:hAnsi="Times New Roman" w:cs="Times New Roman"/>
                  <w:sz w:val="20"/>
                  <w:szCs w:val="20"/>
                </w:rPr>
                <w:t>6</w:t>
              </w:r>
            </w:ins>
            <w:del w:id="40" w:author="Author">
              <w:r w:rsidR="00EE320F" w:rsidDel="00BB47E1">
                <w:rPr>
                  <w:rFonts w:ascii="Times New Roman" w:hAnsi="Times New Roman" w:cs="Times New Roman"/>
                  <w:sz w:val="20"/>
                  <w:szCs w:val="20"/>
                </w:rPr>
                <w:delText>7</w:delText>
              </w:r>
            </w:del>
            <w:r w:rsidR="002000FE" w:rsidRPr="00C87C99">
              <w:rPr>
                <w:rFonts w:ascii="Times New Roman" w:hAnsi="Times New Roman" w:cs="Times New Roman"/>
                <w:sz w:val="20"/>
                <w:szCs w:val="20"/>
              </w:rPr>
              <w:t>0</w:t>
            </w:r>
          </w:p>
          <w:p w:rsidR="002000FE" w:rsidRPr="00C87C99" w:rsidRDefault="002000FE" w:rsidP="00F771C5">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(A10)</w:t>
            </w:r>
          </w:p>
        </w:tc>
        <w:tc>
          <w:tcPr>
            <w:tcW w:w="2135" w:type="dxa"/>
            <w:hideMark/>
          </w:tcPr>
          <w:p w:rsidR="002000FE" w:rsidRPr="00C87C99" w:rsidRDefault="00A27989" w:rsidP="00F771C5">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Method of group solvency calculation</w:t>
            </w:r>
          </w:p>
        </w:tc>
        <w:tc>
          <w:tcPr>
            <w:tcW w:w="5424" w:type="dxa"/>
            <w:hideMark/>
          </w:tcPr>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group solvency calculation method. The following closed list of options shall be used: </w:t>
            </w:r>
            <w:r w:rsidRPr="00C87C99">
              <w:rPr>
                <w:rFonts w:ascii="Times New Roman" w:hAnsi="Times New Roman" w:cs="Times New Roman"/>
                <w:sz w:val="20"/>
                <w:szCs w:val="20"/>
              </w:rPr>
              <w:br/>
              <w:t xml:space="preserve">1 -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1 is </w:t>
            </w:r>
            <w:r w:rsidR="00A27989" w:rsidRPr="00C87C99">
              <w:rPr>
                <w:rFonts w:ascii="Times New Roman" w:hAnsi="Times New Roman" w:cs="Times New Roman"/>
                <w:sz w:val="20"/>
                <w:szCs w:val="20"/>
              </w:rPr>
              <w:t xml:space="preserve">used </w:t>
            </w:r>
            <w:r w:rsidRPr="00C87C99">
              <w:rPr>
                <w:rFonts w:ascii="Times New Roman" w:hAnsi="Times New Roman" w:cs="Times New Roman"/>
                <w:sz w:val="20"/>
                <w:szCs w:val="20"/>
              </w:rPr>
              <w:t>exclusively</w:t>
            </w:r>
            <w:r w:rsidRPr="00C87C99">
              <w:rPr>
                <w:rFonts w:ascii="Times New Roman" w:hAnsi="Times New Roman" w:cs="Times New Roman"/>
                <w:sz w:val="20"/>
                <w:szCs w:val="20"/>
              </w:rPr>
              <w:br/>
              <w:t xml:space="preserve">2 -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2 is used exclusively </w:t>
            </w:r>
          </w:p>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3 - </w:t>
            </w:r>
            <w:r w:rsidR="00A27989" w:rsidRPr="00C87C99">
              <w:rPr>
                <w:rFonts w:ascii="Times New Roman" w:hAnsi="Times New Roman" w:cs="Times New Roman"/>
                <w:sz w:val="20"/>
                <w:szCs w:val="20"/>
              </w:rPr>
              <w:t>A</w:t>
            </w:r>
            <w:r w:rsidRPr="00C87C99">
              <w:rPr>
                <w:rFonts w:ascii="Times New Roman" w:hAnsi="Times New Roman" w:cs="Times New Roman"/>
                <w:sz w:val="20"/>
                <w:szCs w:val="20"/>
              </w:rPr>
              <w:t xml:space="preserve"> combination of method 1 and method 2 is used </w:t>
            </w:r>
          </w:p>
        </w:tc>
      </w:tr>
      <w:tr w:rsidR="001E4B23" w:rsidRPr="001E4B23" w:rsidTr="00C84888">
        <w:trPr>
          <w:trHeight w:val="798"/>
        </w:trPr>
        <w:tc>
          <w:tcPr>
            <w:tcW w:w="1683" w:type="dxa"/>
          </w:tcPr>
          <w:p w:rsidR="005C6A39" w:rsidRPr="00C87C99" w:rsidRDefault="005C6A39" w:rsidP="005C6A39">
            <w:pPr>
              <w:rPr>
                <w:rFonts w:ascii="Times New Roman" w:hAnsi="Times New Roman" w:cs="Times New Roman"/>
                <w:sz w:val="20"/>
                <w:szCs w:val="20"/>
              </w:rPr>
            </w:pPr>
            <w:r w:rsidRPr="00C87C99">
              <w:rPr>
                <w:rFonts w:ascii="Times New Roman" w:hAnsi="Times New Roman" w:cs="Times New Roman"/>
                <w:sz w:val="20"/>
                <w:szCs w:val="20"/>
              </w:rPr>
              <w:t>C0010/R01</w:t>
            </w:r>
            <w:ins w:id="41" w:author="Author">
              <w:r w:rsidR="00BB47E1">
                <w:rPr>
                  <w:rFonts w:ascii="Times New Roman" w:hAnsi="Times New Roman" w:cs="Times New Roman"/>
                  <w:sz w:val="20"/>
                  <w:szCs w:val="20"/>
                </w:rPr>
                <w:t>7</w:t>
              </w:r>
            </w:ins>
            <w:del w:id="42" w:author="Author">
              <w:r w:rsidR="00EE320F" w:rsidDel="00BB47E1">
                <w:rPr>
                  <w:rFonts w:ascii="Times New Roman" w:hAnsi="Times New Roman" w:cs="Times New Roman"/>
                  <w:sz w:val="20"/>
                  <w:szCs w:val="20"/>
                </w:rPr>
                <w:delText>8</w:delText>
              </w:r>
            </w:del>
            <w:r w:rsidRPr="00C87C99">
              <w:rPr>
                <w:rFonts w:ascii="Times New Roman" w:hAnsi="Times New Roman" w:cs="Times New Roman"/>
                <w:sz w:val="20"/>
                <w:szCs w:val="20"/>
              </w:rPr>
              <w:t>0</w:t>
            </w:r>
          </w:p>
          <w:p w:rsidR="002B23B6" w:rsidRPr="00C87C99" w:rsidRDefault="005C6A39">
            <w:pPr>
              <w:spacing w:after="200" w:line="276" w:lineRule="auto"/>
              <w:rPr>
                <w:rFonts w:ascii="Times New Roman" w:hAnsi="Times New Roman" w:cs="Times New Roman"/>
                <w:sz w:val="20"/>
                <w:szCs w:val="20"/>
              </w:rPr>
            </w:pPr>
            <w:del w:id="43" w:author="Author">
              <w:r w:rsidRPr="00C87C99" w:rsidDel="003B0042">
                <w:rPr>
                  <w:rFonts w:ascii="Times New Roman" w:hAnsi="Times New Roman" w:cs="Times New Roman"/>
                  <w:sz w:val="20"/>
                  <w:szCs w:val="20"/>
                </w:rPr>
                <w:delText>(</w:delText>
              </w:r>
              <w:r w:rsidR="002B23B6" w:rsidRPr="00C87C99" w:rsidDel="003B0042">
                <w:rPr>
                  <w:rFonts w:ascii="Times New Roman" w:hAnsi="Times New Roman" w:cs="Times New Roman"/>
                  <w:sz w:val="20"/>
                  <w:szCs w:val="20"/>
                </w:rPr>
                <w:delText>A15</w:delText>
              </w:r>
              <w:r w:rsidRPr="00C87C99" w:rsidDel="003B0042">
                <w:rPr>
                  <w:rFonts w:ascii="Times New Roman" w:hAnsi="Times New Roman" w:cs="Times New Roman"/>
                  <w:sz w:val="20"/>
                  <w:szCs w:val="20"/>
                </w:rPr>
                <w:delText>)</w:delText>
              </w:r>
            </w:del>
          </w:p>
        </w:tc>
        <w:tc>
          <w:tcPr>
            <w:tcW w:w="2135" w:type="dxa"/>
          </w:tcPr>
          <w:p w:rsidR="002B23B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Matching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5C6A39" w:rsidRPr="001E4B23">
              <w:rPr>
                <w:rFonts w:ascii="Times New Roman" w:hAnsi="Times New Roman" w:cs="Times New Roman"/>
                <w:sz w:val="20"/>
                <w:szCs w:val="20"/>
              </w:rPr>
              <w:t>m</w:t>
            </w:r>
            <w:r w:rsidRPr="00C87C99">
              <w:rPr>
                <w:rFonts w:ascii="Times New Roman" w:hAnsi="Times New Roman" w:cs="Times New Roman"/>
                <w:sz w:val="20"/>
                <w:szCs w:val="20"/>
              </w:rPr>
              <w:t>atching adjustment</w:t>
            </w:r>
            <w:r w:rsidR="005C6A39" w:rsidRPr="001E4B23">
              <w:rPr>
                <w:rFonts w:ascii="Times New Roman" w:hAnsi="Times New Roman" w:cs="Times New Roman"/>
                <w:sz w:val="20"/>
                <w:szCs w:val="20"/>
              </w:rPr>
              <w:t xml:space="preserve">. The following closed list of options shall be used: </w:t>
            </w:r>
            <w:r w:rsidR="005C6A39" w:rsidRPr="001E4B23">
              <w:rPr>
                <w:rFonts w:ascii="Times New Roman" w:hAnsi="Times New Roman" w:cs="Times New Roman"/>
                <w:sz w:val="20"/>
                <w:szCs w:val="20"/>
              </w:rPr>
              <w:br/>
              <w:t>1</w:t>
            </w:r>
            <w:r w:rsidR="00A27989" w:rsidRPr="001E4B23">
              <w:rPr>
                <w:rFonts w:ascii="Times New Roman" w:hAnsi="Times New Roman" w:cs="Times New Roman"/>
                <w:sz w:val="20"/>
                <w:szCs w:val="20"/>
              </w:rPr>
              <w:t xml:space="preserve"> </w:t>
            </w:r>
            <w:r w:rsidRPr="00C87C99">
              <w:rPr>
                <w:rFonts w:ascii="Times New Roman" w:hAnsi="Times New Roman" w:cs="Times New Roman"/>
                <w:sz w:val="20"/>
                <w:szCs w:val="20"/>
              </w:rPr>
              <w:t>-</w:t>
            </w:r>
            <w:r w:rsidR="00A27989" w:rsidRPr="001E4B23">
              <w:rPr>
                <w:rFonts w:ascii="Times New Roman" w:hAnsi="Times New Roman" w:cs="Times New Roman"/>
                <w:sz w:val="20"/>
                <w:szCs w:val="20"/>
              </w:rPr>
              <w:t xml:space="preserve"> </w:t>
            </w:r>
            <w:r w:rsidR="005C6A39" w:rsidRPr="001E4B23">
              <w:rPr>
                <w:rFonts w:ascii="Times New Roman" w:hAnsi="Times New Roman" w:cs="Times New Roman"/>
                <w:sz w:val="20"/>
                <w:szCs w:val="20"/>
              </w:rPr>
              <w:t>Use of matching adjustment</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004C7191" w:rsidRPr="001E4B23">
              <w:rPr>
                <w:rFonts w:ascii="Times New Roman" w:hAnsi="Times New Roman" w:cs="Times New Roman"/>
                <w:sz w:val="20"/>
                <w:szCs w:val="20"/>
              </w:rPr>
              <w:t>-</w:t>
            </w:r>
            <w:r w:rsidRPr="00C87C99">
              <w:rPr>
                <w:rFonts w:ascii="Times New Roman" w:hAnsi="Times New Roman" w:cs="Times New Roman"/>
                <w:sz w:val="20"/>
                <w:szCs w:val="20"/>
              </w:rPr>
              <w:t xml:space="preserve"> N</w:t>
            </w:r>
            <w:r w:rsidR="005C6A39" w:rsidRPr="001E4B23">
              <w:rPr>
                <w:rFonts w:ascii="Times New Roman" w:hAnsi="Times New Roman" w:cs="Times New Roman"/>
                <w:sz w:val="20"/>
                <w:szCs w:val="20"/>
              </w:rPr>
              <w:t>o use of matching adjustment</w:t>
            </w:r>
          </w:p>
        </w:tc>
      </w:tr>
      <w:tr w:rsidR="001E4B23" w:rsidRPr="001E4B23" w:rsidTr="00C84888">
        <w:trPr>
          <w:trHeight w:val="1086"/>
        </w:trPr>
        <w:tc>
          <w:tcPr>
            <w:tcW w:w="1683" w:type="dxa"/>
          </w:tcPr>
          <w:p w:rsidR="004C7191" w:rsidRPr="00C87C99" w:rsidRDefault="004C7191" w:rsidP="004C7191">
            <w:pPr>
              <w:rPr>
                <w:rFonts w:ascii="Times New Roman" w:hAnsi="Times New Roman" w:cs="Times New Roman"/>
                <w:sz w:val="20"/>
                <w:szCs w:val="20"/>
              </w:rPr>
            </w:pPr>
            <w:r w:rsidRPr="00C87C99">
              <w:rPr>
                <w:rFonts w:ascii="Times New Roman" w:hAnsi="Times New Roman" w:cs="Times New Roman"/>
                <w:sz w:val="20"/>
                <w:szCs w:val="20"/>
              </w:rPr>
              <w:t>C0010/R01</w:t>
            </w:r>
            <w:ins w:id="44" w:author="Author">
              <w:r w:rsidR="00BB47E1">
                <w:rPr>
                  <w:rFonts w:ascii="Times New Roman" w:hAnsi="Times New Roman" w:cs="Times New Roman"/>
                  <w:sz w:val="20"/>
                  <w:szCs w:val="20"/>
                </w:rPr>
                <w:t>8</w:t>
              </w:r>
            </w:ins>
            <w:del w:id="45" w:author="Author">
              <w:r w:rsidR="00EE320F" w:rsidDel="00BB47E1">
                <w:rPr>
                  <w:rFonts w:ascii="Times New Roman" w:hAnsi="Times New Roman" w:cs="Times New Roman"/>
                  <w:sz w:val="20"/>
                  <w:szCs w:val="20"/>
                </w:rPr>
                <w:delText>9</w:delText>
              </w:r>
            </w:del>
            <w:r w:rsidRPr="00C87C99">
              <w:rPr>
                <w:rFonts w:ascii="Times New Roman" w:hAnsi="Times New Roman" w:cs="Times New Roman"/>
                <w:sz w:val="20"/>
                <w:szCs w:val="20"/>
              </w:rPr>
              <w:t>0</w:t>
            </w:r>
          </w:p>
          <w:p w:rsidR="002B23B6" w:rsidRPr="00C87C99" w:rsidRDefault="004C7191">
            <w:pPr>
              <w:spacing w:after="200" w:line="276" w:lineRule="auto"/>
              <w:rPr>
                <w:rFonts w:ascii="Times New Roman" w:hAnsi="Times New Roman" w:cs="Times New Roman"/>
                <w:sz w:val="20"/>
                <w:szCs w:val="20"/>
              </w:rPr>
            </w:pPr>
            <w:del w:id="46" w:author="Author">
              <w:r w:rsidRPr="00C87C99" w:rsidDel="003B0042">
                <w:rPr>
                  <w:rFonts w:ascii="Times New Roman" w:hAnsi="Times New Roman" w:cs="Times New Roman"/>
                  <w:sz w:val="20"/>
                  <w:szCs w:val="20"/>
                </w:rPr>
                <w:delText>(</w:delText>
              </w:r>
              <w:r w:rsidR="002B23B6" w:rsidRPr="00C87C99" w:rsidDel="003B0042">
                <w:rPr>
                  <w:rFonts w:ascii="Times New Roman" w:hAnsi="Times New Roman" w:cs="Times New Roman"/>
                  <w:sz w:val="20"/>
                  <w:szCs w:val="20"/>
                </w:rPr>
                <w:delText>A16</w:delText>
              </w:r>
              <w:r w:rsidRPr="00C87C99" w:rsidDel="003B0042">
                <w:rPr>
                  <w:rFonts w:ascii="Times New Roman" w:hAnsi="Times New Roman" w:cs="Times New Roman"/>
                  <w:sz w:val="20"/>
                  <w:szCs w:val="20"/>
                </w:rPr>
                <w:delText>)</w:delText>
              </w:r>
            </w:del>
          </w:p>
        </w:tc>
        <w:tc>
          <w:tcPr>
            <w:tcW w:w="2135" w:type="dxa"/>
          </w:tcPr>
          <w:p w:rsidR="002B23B6" w:rsidRPr="00C87C99" w:rsidRDefault="00466C67">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Volatility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figures using the volatility adjustments</w:t>
            </w:r>
            <w:r w:rsidR="004C7191"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r>
            <w:r w:rsidR="004C7191" w:rsidRPr="001E4B23">
              <w:rPr>
                <w:rFonts w:ascii="Times New Roman" w:hAnsi="Times New Roman" w:cs="Times New Roman"/>
                <w:sz w:val="20"/>
                <w:szCs w:val="20"/>
              </w:rPr>
              <w:t>1- Use of volatility adjustment</w:t>
            </w:r>
            <w:r w:rsidR="004C7191" w:rsidRPr="001E4B23">
              <w:rPr>
                <w:rFonts w:ascii="Times New Roman" w:hAnsi="Times New Roman" w:cs="Times New Roman"/>
                <w:sz w:val="20"/>
                <w:szCs w:val="20"/>
              </w:rPr>
              <w:br/>
              <w:t>2 - No use of volatility adjustment</w:t>
            </w:r>
          </w:p>
        </w:tc>
      </w:tr>
      <w:tr w:rsidR="001E4B23" w:rsidRPr="001E4B23" w:rsidTr="00C84888">
        <w:trPr>
          <w:trHeight w:val="1289"/>
        </w:trPr>
        <w:tc>
          <w:tcPr>
            <w:tcW w:w="1683" w:type="dxa"/>
          </w:tcPr>
          <w:p w:rsidR="00D84C12" w:rsidRPr="00C87C99" w:rsidRDefault="00EE320F" w:rsidP="00D84C12">
            <w:pPr>
              <w:rPr>
                <w:rFonts w:ascii="Times New Roman" w:hAnsi="Times New Roman" w:cs="Times New Roman"/>
                <w:sz w:val="20"/>
                <w:szCs w:val="20"/>
              </w:rPr>
            </w:pPr>
            <w:r>
              <w:rPr>
                <w:rFonts w:ascii="Times New Roman" w:hAnsi="Times New Roman" w:cs="Times New Roman"/>
                <w:sz w:val="20"/>
                <w:szCs w:val="20"/>
              </w:rPr>
              <w:t>C0010/R0</w:t>
            </w:r>
            <w:ins w:id="47" w:author="Author">
              <w:r w:rsidR="00BB47E1">
                <w:rPr>
                  <w:rFonts w:ascii="Times New Roman" w:hAnsi="Times New Roman" w:cs="Times New Roman"/>
                  <w:sz w:val="20"/>
                  <w:szCs w:val="20"/>
                </w:rPr>
                <w:t>19</w:t>
              </w:r>
            </w:ins>
            <w:del w:id="48" w:author="Author">
              <w:r w:rsidDel="00BB47E1">
                <w:rPr>
                  <w:rFonts w:ascii="Times New Roman" w:hAnsi="Times New Roman" w:cs="Times New Roman"/>
                  <w:sz w:val="20"/>
                  <w:szCs w:val="20"/>
                </w:rPr>
                <w:delText>20</w:delText>
              </w:r>
            </w:del>
            <w:r w:rsidR="00D84C12" w:rsidRPr="00C87C99">
              <w:rPr>
                <w:rFonts w:ascii="Times New Roman" w:hAnsi="Times New Roman" w:cs="Times New Roman"/>
                <w:sz w:val="20"/>
                <w:szCs w:val="20"/>
              </w:rPr>
              <w:t>0</w:t>
            </w:r>
          </w:p>
          <w:p w:rsidR="002D4E7E" w:rsidRPr="00C87C99" w:rsidRDefault="00D84C12" w:rsidP="009F0ED9">
            <w:pPr>
              <w:spacing w:after="200" w:line="276" w:lineRule="auto"/>
              <w:rPr>
                <w:rFonts w:ascii="Times New Roman" w:hAnsi="Times New Roman" w:cs="Times New Roman"/>
                <w:sz w:val="20"/>
                <w:szCs w:val="20"/>
              </w:rPr>
            </w:pPr>
            <w:del w:id="49" w:author="Author">
              <w:r w:rsidRPr="00C87C99" w:rsidDel="003B0042">
                <w:rPr>
                  <w:rFonts w:ascii="Times New Roman" w:hAnsi="Times New Roman" w:cs="Times New Roman"/>
                  <w:sz w:val="20"/>
                  <w:szCs w:val="20"/>
                </w:rPr>
                <w:delText>(</w:delText>
              </w:r>
              <w:r w:rsidR="002D4E7E" w:rsidRPr="00C87C99" w:rsidDel="003B0042">
                <w:rPr>
                  <w:rFonts w:ascii="Times New Roman" w:hAnsi="Times New Roman" w:cs="Times New Roman"/>
                  <w:sz w:val="20"/>
                  <w:szCs w:val="20"/>
                </w:rPr>
                <w:delText>A17</w:delText>
              </w:r>
              <w:r w:rsidRPr="00C87C99" w:rsidDel="003B0042">
                <w:rPr>
                  <w:rFonts w:ascii="Times New Roman" w:hAnsi="Times New Roman" w:cs="Times New Roman"/>
                  <w:sz w:val="20"/>
                  <w:szCs w:val="20"/>
                </w:rPr>
                <w:delText>)</w:delText>
              </w:r>
            </w:del>
          </w:p>
        </w:tc>
        <w:tc>
          <w:tcPr>
            <w:tcW w:w="2135" w:type="dxa"/>
          </w:tcPr>
          <w:p w:rsidR="002D4E7E" w:rsidRPr="00C87C99" w:rsidRDefault="002D4E7E" w:rsidP="00F617A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Pr="00C87C99">
              <w:rPr>
                <w:rFonts w:ascii="Times New Roman" w:hAnsi="Times New Roman" w:cs="Times New Roman"/>
                <w:sz w:val="20"/>
                <w:szCs w:val="20"/>
              </w:rPr>
              <w:t>on the risk-free interest rate</w:t>
            </w:r>
          </w:p>
        </w:tc>
        <w:tc>
          <w:tcPr>
            <w:tcW w:w="5424" w:type="dxa"/>
          </w:tcPr>
          <w:p w:rsidR="002D4E7E" w:rsidRPr="00C87C99" w:rsidRDefault="002D4E7E" w:rsidP="009E787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00813805" w:rsidRPr="00C87C99">
              <w:rPr>
                <w:rFonts w:ascii="Times New Roman" w:hAnsi="Times New Roman" w:cs="Times New Roman"/>
                <w:sz w:val="20"/>
                <w:szCs w:val="20"/>
              </w:rPr>
              <w:t>on the risk-free interest rate</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D84C12" w:rsidRPr="001E4B23">
              <w:rPr>
                <w:rFonts w:ascii="Times New Roman" w:hAnsi="Times New Roman" w:cs="Times New Roman"/>
                <w:sz w:val="20"/>
                <w:szCs w:val="20"/>
              </w:rPr>
              <w:t xml:space="preserve">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Pr>
                <w:rFonts w:ascii="Times New Roman" w:hAnsi="Times New Roman" w:cs="Times New Roman"/>
                <w:sz w:val="20"/>
                <w:szCs w:val="20"/>
              </w:rPr>
              <w:br/>
              <w:t xml:space="preserve">2 - No 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sidDel="00D84C12">
              <w:rPr>
                <w:rFonts w:ascii="Times New Roman" w:hAnsi="Times New Roman" w:cs="Times New Roman"/>
                <w:sz w:val="20"/>
                <w:szCs w:val="20"/>
              </w:rPr>
              <w:t xml:space="preserve"> </w:t>
            </w:r>
          </w:p>
        </w:tc>
      </w:tr>
      <w:tr w:rsidR="001E4B23" w:rsidRPr="001E4B23" w:rsidTr="00C84888">
        <w:trPr>
          <w:trHeight w:val="1311"/>
        </w:trPr>
        <w:tc>
          <w:tcPr>
            <w:tcW w:w="1683" w:type="dxa"/>
          </w:tcPr>
          <w:p w:rsidR="00D84C12" w:rsidRPr="00C87C99" w:rsidRDefault="00B34621" w:rsidP="00D84C12">
            <w:pPr>
              <w:rPr>
                <w:rFonts w:ascii="Times New Roman" w:hAnsi="Times New Roman" w:cs="Times New Roman"/>
                <w:sz w:val="20"/>
                <w:szCs w:val="20"/>
              </w:rPr>
            </w:pPr>
            <w:r w:rsidRPr="00C87C99">
              <w:rPr>
                <w:rFonts w:ascii="Times New Roman" w:hAnsi="Times New Roman" w:cs="Times New Roman"/>
                <w:sz w:val="20"/>
                <w:szCs w:val="20"/>
              </w:rPr>
              <w:t>C0010/R0</w:t>
            </w:r>
            <w:r w:rsidR="00EE320F">
              <w:rPr>
                <w:rFonts w:ascii="Times New Roman" w:hAnsi="Times New Roman" w:cs="Times New Roman"/>
                <w:sz w:val="20"/>
                <w:szCs w:val="20"/>
              </w:rPr>
              <w:t>2</w:t>
            </w:r>
            <w:ins w:id="50" w:author="Author">
              <w:r w:rsidR="00BB47E1">
                <w:rPr>
                  <w:rFonts w:ascii="Times New Roman" w:hAnsi="Times New Roman" w:cs="Times New Roman"/>
                  <w:sz w:val="20"/>
                  <w:szCs w:val="20"/>
                </w:rPr>
                <w:t>0</w:t>
              </w:r>
            </w:ins>
            <w:del w:id="51" w:author="Author">
              <w:r w:rsidR="00EE320F" w:rsidDel="00BB47E1">
                <w:rPr>
                  <w:rFonts w:ascii="Times New Roman" w:hAnsi="Times New Roman" w:cs="Times New Roman"/>
                  <w:sz w:val="20"/>
                  <w:szCs w:val="20"/>
                </w:rPr>
                <w:delText>1</w:delText>
              </w:r>
            </w:del>
            <w:r w:rsidR="00D84C12" w:rsidRPr="00C87C99">
              <w:rPr>
                <w:rFonts w:ascii="Times New Roman" w:hAnsi="Times New Roman" w:cs="Times New Roman"/>
                <w:sz w:val="20"/>
                <w:szCs w:val="20"/>
              </w:rPr>
              <w:t>0</w:t>
            </w:r>
          </w:p>
          <w:p w:rsidR="002D4E7E" w:rsidRPr="00C87C99" w:rsidRDefault="00D84C12" w:rsidP="009F0ED9">
            <w:pPr>
              <w:spacing w:after="200" w:line="276" w:lineRule="auto"/>
              <w:rPr>
                <w:rFonts w:ascii="Times New Roman" w:hAnsi="Times New Roman" w:cs="Times New Roman"/>
                <w:sz w:val="20"/>
                <w:szCs w:val="20"/>
              </w:rPr>
            </w:pPr>
            <w:del w:id="52" w:author="Author">
              <w:r w:rsidRPr="00C87C99" w:rsidDel="003B0042">
                <w:rPr>
                  <w:rFonts w:ascii="Times New Roman" w:hAnsi="Times New Roman" w:cs="Times New Roman"/>
                  <w:sz w:val="20"/>
                  <w:szCs w:val="20"/>
                </w:rPr>
                <w:delText>(</w:delText>
              </w:r>
              <w:r w:rsidR="002D4E7E" w:rsidRPr="00C87C99" w:rsidDel="003B0042">
                <w:rPr>
                  <w:rFonts w:ascii="Times New Roman" w:hAnsi="Times New Roman" w:cs="Times New Roman"/>
                  <w:sz w:val="20"/>
                  <w:szCs w:val="20"/>
                </w:rPr>
                <w:delText>A19</w:delText>
              </w:r>
              <w:r w:rsidRPr="00C87C99" w:rsidDel="003B0042">
                <w:rPr>
                  <w:rFonts w:ascii="Times New Roman" w:hAnsi="Times New Roman" w:cs="Times New Roman"/>
                  <w:sz w:val="20"/>
                  <w:szCs w:val="20"/>
                </w:rPr>
                <w:delText>)</w:delText>
              </w:r>
            </w:del>
          </w:p>
        </w:tc>
        <w:tc>
          <w:tcPr>
            <w:tcW w:w="2135" w:type="dxa"/>
          </w:tcPr>
          <w:p w:rsidR="002D4E7E" w:rsidRPr="00C87C99" w:rsidRDefault="00813805" w:rsidP="009F0ED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Transitional measure on technical provisions</w:t>
            </w:r>
          </w:p>
        </w:tc>
        <w:tc>
          <w:tcPr>
            <w:tcW w:w="5424" w:type="dxa"/>
          </w:tcPr>
          <w:p w:rsidR="002D4E7E" w:rsidRPr="00C87C99" w:rsidRDefault="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transitional measure on technical provisions</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 Use of transitional </w:t>
            </w:r>
            <w:r w:rsidR="00906922" w:rsidRPr="001E4B23">
              <w:rPr>
                <w:rFonts w:ascii="Times New Roman" w:hAnsi="Times New Roman" w:cs="Times New Roman"/>
                <w:sz w:val="20"/>
                <w:szCs w:val="20"/>
              </w:rPr>
              <w:t>measure</w:t>
            </w:r>
            <w:r w:rsidR="006E6396">
              <w:rPr>
                <w:rFonts w:ascii="Times New Roman" w:hAnsi="Times New Roman" w:cs="Times New Roman"/>
                <w:sz w:val="20"/>
                <w:szCs w:val="20"/>
              </w:rPr>
              <w:t xml:space="preserve"> </w:t>
            </w:r>
            <w:r w:rsidR="00D84C12" w:rsidRPr="001E4B23">
              <w:rPr>
                <w:rFonts w:ascii="Times New Roman" w:hAnsi="Times New Roman" w:cs="Times New Roman"/>
                <w:sz w:val="20"/>
                <w:szCs w:val="20"/>
              </w:rPr>
              <w:t>on the technical provisions</w:t>
            </w:r>
            <w:r w:rsidR="00D84C12" w:rsidRPr="001E4B23">
              <w:rPr>
                <w:rFonts w:ascii="Times New Roman" w:hAnsi="Times New Roman" w:cs="Times New Roman"/>
                <w:sz w:val="20"/>
                <w:szCs w:val="20"/>
              </w:rPr>
              <w:br/>
              <w:t xml:space="preserve">2 - No use of transitional </w:t>
            </w:r>
            <w:r w:rsidR="00906922"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technical provisions</w:t>
            </w:r>
          </w:p>
        </w:tc>
      </w:tr>
      <w:tr w:rsidR="001E4B23" w:rsidRPr="001E4B23" w:rsidTr="00C84888">
        <w:trPr>
          <w:trHeight w:val="274"/>
        </w:trPr>
        <w:tc>
          <w:tcPr>
            <w:tcW w:w="1683" w:type="dxa"/>
          </w:tcPr>
          <w:p w:rsidR="00347579" w:rsidRPr="00C87C99" w:rsidRDefault="00B34621" w:rsidP="00347579">
            <w:pPr>
              <w:rPr>
                <w:rFonts w:ascii="Times New Roman" w:hAnsi="Times New Roman" w:cs="Times New Roman"/>
                <w:sz w:val="20"/>
                <w:szCs w:val="20"/>
              </w:rPr>
            </w:pPr>
            <w:r w:rsidRPr="00C87C99">
              <w:rPr>
                <w:rFonts w:ascii="Times New Roman" w:hAnsi="Times New Roman" w:cs="Times New Roman"/>
                <w:sz w:val="20"/>
                <w:szCs w:val="20"/>
              </w:rPr>
              <w:t>C0010/R0</w:t>
            </w:r>
            <w:r w:rsidR="00D911F8">
              <w:rPr>
                <w:rFonts w:ascii="Times New Roman" w:hAnsi="Times New Roman" w:cs="Times New Roman"/>
                <w:sz w:val="20"/>
                <w:szCs w:val="20"/>
              </w:rPr>
              <w:t>2</w:t>
            </w:r>
            <w:ins w:id="53" w:author="Author">
              <w:r w:rsidR="00BB47E1">
                <w:rPr>
                  <w:rFonts w:ascii="Times New Roman" w:hAnsi="Times New Roman" w:cs="Times New Roman"/>
                  <w:sz w:val="20"/>
                  <w:szCs w:val="20"/>
                </w:rPr>
                <w:t>1</w:t>
              </w:r>
            </w:ins>
            <w:del w:id="54" w:author="Author">
              <w:r w:rsidR="00EE320F" w:rsidDel="00BB47E1">
                <w:rPr>
                  <w:rFonts w:ascii="Times New Roman" w:hAnsi="Times New Roman" w:cs="Times New Roman"/>
                  <w:sz w:val="20"/>
                  <w:szCs w:val="20"/>
                </w:rPr>
                <w:delText>2</w:delText>
              </w:r>
            </w:del>
            <w:r w:rsidR="00347579" w:rsidRPr="00C87C99">
              <w:rPr>
                <w:rFonts w:ascii="Times New Roman" w:hAnsi="Times New Roman" w:cs="Times New Roman"/>
                <w:sz w:val="20"/>
                <w:szCs w:val="20"/>
              </w:rPr>
              <w:t>0</w:t>
            </w:r>
          </w:p>
          <w:p w:rsidR="00347579" w:rsidRPr="00C87C99" w:rsidRDefault="00347579" w:rsidP="00D84C12">
            <w:pPr>
              <w:rPr>
                <w:rFonts w:ascii="Times New Roman" w:hAnsi="Times New Roman" w:cs="Times New Roman"/>
                <w:sz w:val="20"/>
                <w:szCs w:val="20"/>
              </w:rPr>
            </w:pPr>
          </w:p>
        </w:tc>
        <w:tc>
          <w:tcPr>
            <w:tcW w:w="2135" w:type="dxa"/>
          </w:tcPr>
          <w:p w:rsidR="00347579" w:rsidRPr="001E4B23" w:rsidRDefault="00347579" w:rsidP="009F0ED9">
            <w:pPr>
              <w:rPr>
                <w:rFonts w:ascii="Times New Roman" w:hAnsi="Times New Roman" w:cs="Times New Roman"/>
                <w:sz w:val="20"/>
                <w:szCs w:val="20"/>
              </w:rPr>
            </w:pPr>
            <w:r w:rsidRPr="001E4B23">
              <w:rPr>
                <w:rFonts w:ascii="Times New Roman" w:hAnsi="Times New Roman" w:cs="Times New Roman"/>
                <w:sz w:val="20"/>
                <w:szCs w:val="20"/>
              </w:rPr>
              <w:t>Initial submission or re-submission</w:t>
            </w:r>
          </w:p>
        </w:tc>
        <w:tc>
          <w:tcPr>
            <w:tcW w:w="5424" w:type="dxa"/>
          </w:tcPr>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Identify if it is an initial submission of information or a re-submission of information in relation to a r</w:t>
            </w:r>
            <w:r w:rsidRPr="00C87C99">
              <w:rPr>
                <w:rFonts w:ascii="Times New Roman" w:hAnsi="Times New Roman" w:cs="Times New Roman"/>
                <w:sz w:val="20"/>
                <w:szCs w:val="20"/>
              </w:rPr>
              <w:t xml:space="preserve">eporting reference date already </w:t>
            </w:r>
            <w:r w:rsidRPr="001E4B23">
              <w:rPr>
                <w:rFonts w:ascii="Times New Roman" w:hAnsi="Times New Roman" w:cs="Times New Roman"/>
                <w:sz w:val="20"/>
                <w:szCs w:val="20"/>
              </w:rPr>
              <w:t>reported. The following closed list of options shall be used:</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1 – Initial submission</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2 – Re-submission</w:t>
            </w:r>
          </w:p>
        </w:tc>
      </w:tr>
    </w:tbl>
    <w:p w:rsidR="00BB7862" w:rsidRDefault="00BB7862"/>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7A86"/>
    <w:rsid w:val="00027D3B"/>
    <w:rsid w:val="00072A8B"/>
    <w:rsid w:val="000E217A"/>
    <w:rsid w:val="000F6591"/>
    <w:rsid w:val="0010651B"/>
    <w:rsid w:val="001A7774"/>
    <w:rsid w:val="001C17D1"/>
    <w:rsid w:val="001E4B23"/>
    <w:rsid w:val="001F3285"/>
    <w:rsid w:val="002000FE"/>
    <w:rsid w:val="002B23B6"/>
    <w:rsid w:val="002D4E7E"/>
    <w:rsid w:val="00347579"/>
    <w:rsid w:val="003B0042"/>
    <w:rsid w:val="003D4C55"/>
    <w:rsid w:val="003F7412"/>
    <w:rsid w:val="00466C67"/>
    <w:rsid w:val="004A6443"/>
    <w:rsid w:val="004A6752"/>
    <w:rsid w:val="004B1646"/>
    <w:rsid w:val="004B1F89"/>
    <w:rsid w:val="004C7191"/>
    <w:rsid w:val="004E3574"/>
    <w:rsid w:val="00507C1A"/>
    <w:rsid w:val="005C6A39"/>
    <w:rsid w:val="005D25D5"/>
    <w:rsid w:val="005E4AE0"/>
    <w:rsid w:val="0068517D"/>
    <w:rsid w:val="00693142"/>
    <w:rsid w:val="006E6396"/>
    <w:rsid w:val="007674FF"/>
    <w:rsid w:val="00786833"/>
    <w:rsid w:val="007C757E"/>
    <w:rsid w:val="007E2894"/>
    <w:rsid w:val="00813805"/>
    <w:rsid w:val="00896DC0"/>
    <w:rsid w:val="00906922"/>
    <w:rsid w:val="00915255"/>
    <w:rsid w:val="009350D6"/>
    <w:rsid w:val="009804FE"/>
    <w:rsid w:val="00983B66"/>
    <w:rsid w:val="009E7879"/>
    <w:rsid w:val="00A070F1"/>
    <w:rsid w:val="00A16F09"/>
    <w:rsid w:val="00A27989"/>
    <w:rsid w:val="00A326BA"/>
    <w:rsid w:val="00A523E6"/>
    <w:rsid w:val="00A87D80"/>
    <w:rsid w:val="00AD52A0"/>
    <w:rsid w:val="00B34621"/>
    <w:rsid w:val="00B514D5"/>
    <w:rsid w:val="00BB47E1"/>
    <w:rsid w:val="00BB7862"/>
    <w:rsid w:val="00BF0D29"/>
    <w:rsid w:val="00C3147D"/>
    <w:rsid w:val="00C55157"/>
    <w:rsid w:val="00C84888"/>
    <w:rsid w:val="00C87C99"/>
    <w:rsid w:val="00C97FC0"/>
    <w:rsid w:val="00CC48F9"/>
    <w:rsid w:val="00CC74C7"/>
    <w:rsid w:val="00D84C12"/>
    <w:rsid w:val="00D911F8"/>
    <w:rsid w:val="00DA0B58"/>
    <w:rsid w:val="00DA3966"/>
    <w:rsid w:val="00DB414B"/>
    <w:rsid w:val="00E11379"/>
    <w:rsid w:val="00EE320F"/>
    <w:rsid w:val="00F22EA6"/>
    <w:rsid w:val="00F458EF"/>
    <w:rsid w:val="00F617AB"/>
    <w:rsid w:val="00F800F9"/>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 w:id="192067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4406</Characters>
  <Application>Microsoft Office Word</Application>
  <DocSecurity>0</DocSecurity>
  <Lines>36</Lines>
  <Paragraphs>10</Paragraphs>
  <ScaleCrop>false</ScaleCrop>
  <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2015-07-02T20:44:00Z</dcterms:created>
  <dcterms:modified xsi:type="dcterms:W3CDTF">2015-07-02T20:45:00Z</dcterms:modified>
</cp:coreProperties>
</file>